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C9577" w14:textId="77777777" w:rsidR="00EF686A" w:rsidRPr="00746F68" w:rsidRDefault="007C50D9" w:rsidP="007C50D9">
      <w:pPr>
        <w:jc w:val="center"/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به نام خدا</w:t>
      </w:r>
    </w:p>
    <w:p w14:paraId="2C6ED025" w14:textId="77777777" w:rsidR="007C50D9" w:rsidRPr="00746F68" w:rsidRDefault="007C50D9" w:rsidP="007C50D9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انتخاب و تدقیق موضوع:</w:t>
      </w:r>
    </w:p>
    <w:p w14:paraId="3233F415" w14:textId="0D51B731" w:rsidR="007C50D9" w:rsidRPr="00746F68" w:rsidRDefault="007C50D9" w:rsidP="00746F68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am </w:t>
      </w:r>
      <w:r w:rsidRPr="00746F68">
        <w:rPr>
          <w:rFonts w:cs="B Nazanin"/>
          <w:b/>
          <w:bCs/>
          <w:color w:val="FF0000"/>
          <w:sz w:val="28"/>
          <w:szCs w:val="28"/>
        </w:rPr>
        <w:t>an</w:t>
      </w:r>
      <w:r w:rsidRPr="00746F68">
        <w:rPr>
          <w:rFonts w:cs="B Nazanin"/>
          <w:b/>
          <w:bCs/>
          <w:sz w:val="28"/>
          <w:szCs w:val="28"/>
        </w:rPr>
        <w:t xml:space="preserve"> </w:t>
      </w:r>
      <w:r w:rsidRPr="00746F68">
        <w:rPr>
          <w:rFonts w:cs="B Nazanin"/>
          <w:b/>
          <w:bCs/>
          <w:color w:val="FF0000"/>
          <w:sz w:val="28"/>
          <w:szCs w:val="28"/>
        </w:rPr>
        <w:t>urbanism</w:t>
      </w:r>
      <w:r w:rsidRPr="00746F68">
        <w:rPr>
          <w:rFonts w:cs="B Nazanin"/>
          <w:b/>
          <w:bCs/>
          <w:sz w:val="28"/>
          <w:szCs w:val="28"/>
        </w:rPr>
        <w:t xml:space="preserve"> student in Iran. Please tell me 5 hot and trend topics to research. Then give me 3 titles that have potential to be </w:t>
      </w:r>
      <w:r w:rsidRPr="00746F68">
        <w:rPr>
          <w:rFonts w:cs="B Nazanin"/>
          <w:b/>
          <w:bCs/>
          <w:color w:val="FF0000"/>
          <w:sz w:val="28"/>
          <w:szCs w:val="28"/>
        </w:rPr>
        <w:t xml:space="preserve">an </w:t>
      </w:r>
      <w:r w:rsidR="00746F68" w:rsidRPr="00746F68">
        <w:rPr>
          <w:rFonts w:cs="B Nazanin"/>
          <w:b/>
          <w:bCs/>
          <w:color w:val="FF0000"/>
          <w:sz w:val="28"/>
          <w:szCs w:val="28"/>
        </w:rPr>
        <w:t>ISI JCR</w:t>
      </w:r>
      <w:r w:rsidRPr="00746F68">
        <w:rPr>
          <w:rFonts w:cs="B Nazanin"/>
          <w:b/>
          <w:bCs/>
          <w:color w:val="FF0000"/>
          <w:sz w:val="28"/>
          <w:szCs w:val="28"/>
        </w:rPr>
        <w:t xml:space="preserve"> paper</w:t>
      </w:r>
      <w:r w:rsidR="00241A0C" w:rsidRPr="00746F68">
        <w:rPr>
          <w:rFonts w:cs="B Nazanin"/>
          <w:b/>
          <w:bCs/>
          <w:sz w:val="28"/>
          <w:szCs w:val="28"/>
        </w:rPr>
        <w:t xml:space="preserve">/ </w:t>
      </w:r>
      <w:r w:rsidR="00241A0C" w:rsidRPr="00746F68">
        <w:rPr>
          <w:rFonts w:cs="B Nazanin"/>
          <w:b/>
          <w:bCs/>
          <w:color w:val="FF0000"/>
          <w:sz w:val="28"/>
          <w:szCs w:val="28"/>
        </w:rPr>
        <w:t>a dissertation</w:t>
      </w:r>
      <w:r w:rsidRPr="00746F68">
        <w:rPr>
          <w:rFonts w:cs="B Nazanin"/>
          <w:b/>
          <w:bCs/>
          <w:sz w:val="28"/>
          <w:szCs w:val="28"/>
        </w:rPr>
        <w:t xml:space="preserve"> for each topic. Then translate it into Persian. </w:t>
      </w:r>
    </w:p>
    <w:p w14:paraId="0E279EE7" w14:textId="77777777" w:rsidR="007C50D9" w:rsidRPr="00746F68" w:rsidRDefault="007C50D9" w:rsidP="007C50D9">
      <w:pPr>
        <w:jc w:val="right"/>
        <w:rPr>
          <w:rFonts w:cs="B Nazanin"/>
          <w:b/>
          <w:bCs/>
          <w:sz w:val="28"/>
          <w:szCs w:val="28"/>
        </w:rPr>
      </w:pPr>
    </w:p>
    <w:p w14:paraId="2107AC28" w14:textId="77777777" w:rsidR="007C50D9" w:rsidRPr="00746F68" w:rsidRDefault="007C50D9" w:rsidP="007C50D9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گرفتن ایده و گپ مطالعاتی:</w:t>
      </w:r>
    </w:p>
    <w:p w14:paraId="3E6442C3" w14:textId="77777777" w:rsidR="009074D1" w:rsidRPr="00746F68" w:rsidRDefault="007C50D9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am </w:t>
      </w:r>
      <w:r w:rsidRPr="00746F68">
        <w:rPr>
          <w:rFonts w:cs="B Nazanin"/>
          <w:b/>
          <w:bCs/>
          <w:color w:val="FF0000"/>
          <w:sz w:val="28"/>
          <w:szCs w:val="28"/>
        </w:rPr>
        <w:t>an</w:t>
      </w:r>
      <w:r w:rsidRPr="00746F68">
        <w:rPr>
          <w:rFonts w:cs="B Nazanin"/>
          <w:b/>
          <w:bCs/>
          <w:sz w:val="28"/>
          <w:szCs w:val="28"/>
        </w:rPr>
        <w:t xml:space="preserve"> </w:t>
      </w:r>
      <w:r w:rsidRPr="00746F68">
        <w:rPr>
          <w:rFonts w:cs="B Nazanin"/>
          <w:b/>
          <w:bCs/>
          <w:color w:val="FF0000"/>
          <w:sz w:val="28"/>
          <w:szCs w:val="28"/>
        </w:rPr>
        <w:t>urban planner</w:t>
      </w:r>
      <w:r w:rsidRPr="00746F68">
        <w:rPr>
          <w:rFonts w:cs="B Nazanin"/>
          <w:b/>
          <w:bCs/>
          <w:sz w:val="28"/>
          <w:szCs w:val="28"/>
        </w:rPr>
        <w:t xml:space="preserve">. I interested in </w:t>
      </w:r>
      <w:r w:rsidRPr="00746F68">
        <w:rPr>
          <w:rFonts w:cs="B Nazanin"/>
          <w:b/>
          <w:bCs/>
          <w:color w:val="FF0000"/>
          <w:sz w:val="28"/>
          <w:szCs w:val="28"/>
        </w:rPr>
        <w:t>resilient cities</w:t>
      </w:r>
      <w:r w:rsidRPr="00746F68">
        <w:rPr>
          <w:rFonts w:cs="B Nazanin"/>
          <w:b/>
          <w:bCs/>
          <w:sz w:val="28"/>
          <w:szCs w:val="28"/>
        </w:rPr>
        <w:t xml:space="preserve"> field,</w:t>
      </w:r>
      <w:r w:rsidR="00241A0C" w:rsidRPr="00746F68">
        <w:rPr>
          <w:rFonts w:cs="B Nazanin"/>
          <w:b/>
          <w:bCs/>
          <w:sz w:val="28"/>
          <w:szCs w:val="28"/>
        </w:rPr>
        <w:t xml:space="preserve"> I want to do </w:t>
      </w:r>
      <w:r w:rsidR="00241A0C" w:rsidRPr="00746F68">
        <w:rPr>
          <w:rFonts w:cs="B Nazanin"/>
          <w:b/>
          <w:bCs/>
          <w:color w:val="FF0000"/>
          <w:sz w:val="28"/>
          <w:szCs w:val="28"/>
        </w:rPr>
        <w:t>a case study survey</w:t>
      </w:r>
      <w:r w:rsidR="00241A0C" w:rsidRPr="00746F68">
        <w:rPr>
          <w:rFonts w:cs="B Nazanin"/>
          <w:b/>
          <w:bCs/>
          <w:sz w:val="28"/>
          <w:szCs w:val="28"/>
        </w:rPr>
        <w:t>,</w:t>
      </w:r>
      <w:r w:rsidRPr="00746F68">
        <w:rPr>
          <w:rFonts w:cs="B Nazanin"/>
          <w:b/>
          <w:bCs/>
          <w:sz w:val="28"/>
          <w:szCs w:val="28"/>
        </w:rPr>
        <w:t xml:space="preserve"> please tell me </w:t>
      </w:r>
      <w:r w:rsidR="00241A0C" w:rsidRPr="00746F68">
        <w:rPr>
          <w:rFonts w:cs="B Nazanin"/>
          <w:b/>
          <w:bCs/>
          <w:sz w:val="28"/>
          <w:szCs w:val="28"/>
        </w:rPr>
        <w:t>3 titles that have not been researche</w:t>
      </w:r>
      <w:r w:rsidR="009074D1" w:rsidRPr="00746F68">
        <w:rPr>
          <w:rFonts w:cs="B Nazanin"/>
          <w:b/>
          <w:bCs/>
          <w:sz w:val="28"/>
          <w:szCs w:val="28"/>
        </w:rPr>
        <w:t>d</w:t>
      </w:r>
      <w:r w:rsidR="00241A0C" w:rsidRPr="00746F68">
        <w:rPr>
          <w:rFonts w:cs="B Nazanin"/>
          <w:b/>
          <w:bCs/>
          <w:sz w:val="28"/>
          <w:szCs w:val="28"/>
        </w:rPr>
        <w:t xml:space="preserve"> previously. These titles should be applicable in </w:t>
      </w:r>
      <w:r w:rsidR="009074D1" w:rsidRPr="00746F68">
        <w:rPr>
          <w:rFonts w:cs="B Nazanin"/>
          <w:b/>
          <w:bCs/>
          <w:sz w:val="28"/>
          <w:szCs w:val="28"/>
        </w:rPr>
        <w:t>Iran.</w:t>
      </w:r>
    </w:p>
    <w:p w14:paraId="27621094" w14:textId="77777777" w:rsidR="009D1C7F" w:rsidRPr="00746F68" w:rsidRDefault="009D1C7F" w:rsidP="009074D1">
      <w:pPr>
        <w:jc w:val="right"/>
        <w:rPr>
          <w:rFonts w:cs="B Nazanin"/>
          <w:b/>
          <w:bCs/>
          <w:sz w:val="28"/>
          <w:szCs w:val="28"/>
        </w:rPr>
      </w:pPr>
    </w:p>
    <w:p w14:paraId="7822BA28" w14:textId="77777777" w:rsidR="009074D1" w:rsidRPr="00746F68" w:rsidRDefault="009074D1" w:rsidP="009074D1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انتخاب یا ابداع روش:</w:t>
      </w:r>
    </w:p>
    <w:p w14:paraId="40BD5B81" w14:textId="77777777" w:rsidR="00746F68" w:rsidRDefault="009074D1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am </w:t>
      </w:r>
      <w:r w:rsidRPr="00746F68">
        <w:rPr>
          <w:rFonts w:cs="B Nazanin"/>
          <w:b/>
          <w:bCs/>
          <w:color w:val="FF0000"/>
          <w:sz w:val="28"/>
          <w:szCs w:val="28"/>
        </w:rPr>
        <w:t>an urban planning</w:t>
      </w:r>
      <w:r w:rsidRPr="00746F68">
        <w:rPr>
          <w:rFonts w:cs="B Nazanin"/>
          <w:b/>
          <w:bCs/>
          <w:sz w:val="28"/>
          <w:szCs w:val="28"/>
        </w:rPr>
        <w:t xml:space="preserve"> student. I want to do a research titling </w:t>
      </w:r>
      <w:r w:rsidRPr="00746F68">
        <w:rPr>
          <w:rFonts w:cs="B Nazanin"/>
          <w:b/>
          <w:bCs/>
          <w:color w:val="FF0000"/>
          <w:sz w:val="28"/>
          <w:szCs w:val="28"/>
        </w:rPr>
        <w:t>" customizing traditional cities for reaching sustainable development: case of Yazd city"</w:t>
      </w:r>
      <w:r w:rsidRPr="00746F68">
        <w:rPr>
          <w:rFonts w:cs="B Nazanin"/>
          <w:b/>
          <w:bCs/>
          <w:sz w:val="28"/>
          <w:szCs w:val="28"/>
        </w:rPr>
        <w:t xml:space="preserve"> please tell me 3 best and possible methods to do so. Then tell me about their pros and cons.</w:t>
      </w:r>
    </w:p>
    <w:p w14:paraId="674C79CE" w14:textId="12ED9D6F" w:rsidR="009074D1" w:rsidRPr="00746F68" w:rsidRDefault="009074D1" w:rsidP="009074D1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 </w:t>
      </w:r>
    </w:p>
    <w:p w14:paraId="7BE9B59D" w14:textId="3B6C35D6" w:rsidR="00B50F0F" w:rsidRDefault="009074D1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want to </w:t>
      </w:r>
      <w:r w:rsidR="00B50F0F" w:rsidRPr="00746F68">
        <w:rPr>
          <w:rFonts w:cs="B Nazanin"/>
          <w:b/>
          <w:bCs/>
          <w:sz w:val="28"/>
          <w:szCs w:val="28"/>
        </w:rPr>
        <w:t xml:space="preserve">combine the </w:t>
      </w:r>
      <w:r w:rsidR="00B50F0F" w:rsidRPr="00746F68">
        <w:rPr>
          <w:rFonts w:cs="B Nazanin"/>
          <w:b/>
          <w:bCs/>
          <w:color w:val="FF0000"/>
          <w:sz w:val="28"/>
          <w:szCs w:val="28"/>
        </w:rPr>
        <w:t>AHP fuzzy</w:t>
      </w:r>
      <w:r w:rsidR="00B50F0F" w:rsidRPr="00746F68">
        <w:rPr>
          <w:rFonts w:cs="B Nazanin"/>
          <w:b/>
          <w:bCs/>
          <w:sz w:val="28"/>
          <w:szCs w:val="28"/>
        </w:rPr>
        <w:t xml:space="preserve"> method with a </w:t>
      </w:r>
      <w:r w:rsidR="00B50F0F" w:rsidRPr="00746F68">
        <w:rPr>
          <w:rFonts w:cs="B Nazanin"/>
          <w:b/>
          <w:bCs/>
          <w:color w:val="FF0000"/>
          <w:sz w:val="28"/>
          <w:szCs w:val="28"/>
        </w:rPr>
        <w:t xml:space="preserve">weighting method </w:t>
      </w:r>
      <w:r w:rsidR="00B50F0F" w:rsidRPr="00746F68">
        <w:rPr>
          <w:rFonts w:cs="B Nazanin"/>
          <w:b/>
          <w:bCs/>
          <w:sz w:val="28"/>
          <w:szCs w:val="28"/>
        </w:rPr>
        <w:t xml:space="preserve">to do a research about </w:t>
      </w:r>
      <w:r w:rsidR="00B50F0F" w:rsidRPr="00746F68">
        <w:rPr>
          <w:rFonts w:cs="B Nazanin"/>
          <w:b/>
          <w:bCs/>
          <w:color w:val="FF0000"/>
          <w:sz w:val="28"/>
          <w:szCs w:val="28"/>
        </w:rPr>
        <w:t>measuring resiliency level of cities</w:t>
      </w:r>
      <w:r w:rsidR="00B50F0F" w:rsidRPr="00746F68">
        <w:rPr>
          <w:rFonts w:cs="B Nazanin"/>
          <w:b/>
          <w:bCs/>
          <w:sz w:val="28"/>
          <w:szCs w:val="28"/>
        </w:rPr>
        <w:t>. Which methods do you propose? Tell me their pros and cons.</w:t>
      </w:r>
    </w:p>
    <w:p w14:paraId="415A21A4" w14:textId="77777777" w:rsidR="00746F68" w:rsidRPr="00746F68" w:rsidRDefault="00746F68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440D6E35" w14:textId="77777777" w:rsidR="000C5047" w:rsidRDefault="00B50F0F" w:rsidP="000C5047">
      <w:pPr>
        <w:bidi w:val="0"/>
        <w:jc w:val="lowKashida"/>
        <w:rPr>
          <w:rFonts w:cs="B Nazanin"/>
          <w:b/>
          <w:bCs/>
          <w:color w:val="FF0000"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combine </w:t>
      </w:r>
      <w:r w:rsidRPr="00746F68">
        <w:rPr>
          <w:rFonts w:cs="B Nazanin"/>
          <w:b/>
          <w:bCs/>
          <w:color w:val="FF0000"/>
          <w:sz w:val="28"/>
          <w:szCs w:val="28"/>
        </w:rPr>
        <w:t xml:space="preserve">AHP fuzzy and Shannon entropy </w:t>
      </w:r>
      <w:r w:rsidRPr="00746F68">
        <w:rPr>
          <w:rFonts w:cs="B Nazanin"/>
          <w:b/>
          <w:bCs/>
          <w:sz w:val="28"/>
          <w:szCs w:val="28"/>
        </w:rPr>
        <w:t xml:space="preserve">methods to </w:t>
      </w:r>
      <w:r w:rsidRPr="000C5047">
        <w:rPr>
          <w:rFonts w:cs="B Nazanin"/>
          <w:b/>
          <w:bCs/>
          <w:color w:val="FF0000"/>
          <w:sz w:val="28"/>
          <w:szCs w:val="28"/>
        </w:rPr>
        <w:t>measure</w:t>
      </w:r>
      <w:r w:rsidR="009074D1" w:rsidRPr="000C5047">
        <w:rPr>
          <w:rFonts w:cs="B Nazanin"/>
          <w:b/>
          <w:bCs/>
          <w:color w:val="FF0000"/>
          <w:sz w:val="28"/>
          <w:szCs w:val="28"/>
        </w:rPr>
        <w:t xml:space="preserve"> </w:t>
      </w:r>
      <w:r w:rsidRPr="000C5047">
        <w:rPr>
          <w:rFonts w:cs="B Nazanin"/>
          <w:b/>
          <w:bCs/>
          <w:color w:val="FF0000"/>
          <w:sz w:val="28"/>
          <w:szCs w:val="28"/>
        </w:rPr>
        <w:t>resiliency level of following cities</w:t>
      </w:r>
      <w:r w:rsidRPr="00746F68">
        <w:rPr>
          <w:rFonts w:cs="B Nazanin"/>
          <w:b/>
          <w:bCs/>
          <w:sz w:val="28"/>
          <w:szCs w:val="28"/>
        </w:rPr>
        <w:t xml:space="preserve">. I give you </w:t>
      </w:r>
      <w:r w:rsidRPr="000C5047">
        <w:rPr>
          <w:rFonts w:cs="B Nazanin"/>
          <w:b/>
          <w:bCs/>
          <w:color w:val="FF0000"/>
          <w:sz w:val="28"/>
          <w:szCs w:val="28"/>
        </w:rPr>
        <w:t>5</w:t>
      </w:r>
      <w:r w:rsidRPr="00746F68">
        <w:rPr>
          <w:rFonts w:cs="B Nazanin"/>
          <w:b/>
          <w:bCs/>
          <w:sz w:val="28"/>
          <w:szCs w:val="28"/>
        </w:rPr>
        <w:t xml:space="preserve"> </w:t>
      </w:r>
      <w:r w:rsidRPr="000C5047">
        <w:rPr>
          <w:rFonts w:cs="B Nazanin"/>
          <w:b/>
          <w:bCs/>
          <w:color w:val="FF0000"/>
          <w:sz w:val="28"/>
          <w:szCs w:val="28"/>
        </w:rPr>
        <w:t>criteria and points of cities in terms of those criteria</w:t>
      </w:r>
      <w:r w:rsidRPr="00746F68">
        <w:rPr>
          <w:rFonts w:cs="B Nazanin"/>
          <w:b/>
          <w:bCs/>
          <w:sz w:val="28"/>
          <w:szCs w:val="28"/>
        </w:rPr>
        <w:t>. Then you give me the whole answer, including formula, calculation and final re</w:t>
      </w:r>
      <w:r w:rsidR="0037334B" w:rsidRPr="00746F68">
        <w:rPr>
          <w:rFonts w:cs="B Nazanin"/>
          <w:b/>
          <w:bCs/>
          <w:sz w:val="28"/>
          <w:szCs w:val="28"/>
        </w:rPr>
        <w:t xml:space="preserve">sults. I designated </w:t>
      </w:r>
      <w:r w:rsidR="0037334B" w:rsidRPr="000C5047">
        <w:rPr>
          <w:rFonts w:cs="B Nazanin"/>
          <w:b/>
          <w:bCs/>
          <w:color w:val="FF0000"/>
          <w:sz w:val="28"/>
          <w:szCs w:val="28"/>
        </w:rPr>
        <w:t>cities by A1 to A4 and their point in terms of criteria</w:t>
      </w:r>
      <w:r w:rsidR="000C5047">
        <w:rPr>
          <w:rFonts w:cs="B Nazanin"/>
          <w:b/>
          <w:bCs/>
          <w:color w:val="FF0000"/>
          <w:sz w:val="28"/>
          <w:szCs w:val="28"/>
        </w:rPr>
        <w:t xml:space="preserve"> </w:t>
      </w:r>
      <w:r w:rsidR="0037334B" w:rsidRPr="000C5047">
        <w:rPr>
          <w:rFonts w:cs="B Nazanin"/>
          <w:b/>
          <w:bCs/>
          <w:color w:val="FF0000"/>
          <w:sz w:val="28"/>
          <w:szCs w:val="28"/>
        </w:rPr>
        <w:t>by C1 to C5.</w:t>
      </w:r>
      <w:r w:rsidR="000C5047">
        <w:rPr>
          <w:rFonts w:cs="B Nazanin"/>
          <w:b/>
          <w:bCs/>
          <w:color w:val="FF0000"/>
          <w:sz w:val="28"/>
          <w:szCs w:val="28"/>
        </w:rPr>
        <w:t xml:space="preserve">                                                            </w:t>
      </w:r>
    </w:p>
    <w:p w14:paraId="4FE949CF" w14:textId="6BB97013" w:rsidR="0037334B" w:rsidRPr="000C5047" w:rsidRDefault="0037334B" w:rsidP="000C5047">
      <w:pPr>
        <w:bidi w:val="0"/>
        <w:jc w:val="lowKashida"/>
        <w:rPr>
          <w:rFonts w:cs="B Nazanin"/>
          <w:b/>
          <w:bCs/>
          <w:color w:val="FF0000"/>
          <w:sz w:val="28"/>
          <w:szCs w:val="28"/>
        </w:rPr>
      </w:pPr>
      <w:r w:rsidRPr="000C5047">
        <w:rPr>
          <w:rFonts w:cs="B Nazanin"/>
          <w:b/>
          <w:bCs/>
          <w:color w:val="FF0000"/>
          <w:sz w:val="28"/>
          <w:szCs w:val="28"/>
        </w:rPr>
        <w:t>A1</w:t>
      </w:r>
      <w:r w:rsidRPr="000C5047">
        <w:rPr>
          <w:rFonts w:cs="B Nazanin" w:hint="cs"/>
          <w:b/>
          <w:bCs/>
          <w:color w:val="FF0000"/>
          <w:sz w:val="28"/>
          <w:szCs w:val="28"/>
          <w:rtl/>
        </w:rPr>
        <w:t xml:space="preserve">: </w:t>
      </w:r>
      <w:r w:rsidRPr="000C5047">
        <w:rPr>
          <w:rFonts w:cs="B Nazanin"/>
          <w:b/>
          <w:bCs/>
          <w:color w:val="FF0000"/>
          <w:sz w:val="28"/>
          <w:szCs w:val="28"/>
        </w:rPr>
        <w:t xml:space="preserve">  C1=5, C2=4 C3=4 C4=6 C5= 2</w:t>
      </w:r>
    </w:p>
    <w:p w14:paraId="0725A876" w14:textId="77777777" w:rsidR="000C5047" w:rsidRDefault="000C5047" w:rsidP="0037334B">
      <w:pPr>
        <w:bidi w:val="0"/>
        <w:jc w:val="right"/>
        <w:rPr>
          <w:rFonts w:cs="B Nazanin"/>
          <w:b/>
          <w:bCs/>
          <w:sz w:val="28"/>
          <w:szCs w:val="28"/>
        </w:rPr>
      </w:pPr>
    </w:p>
    <w:p w14:paraId="3BCC66AC" w14:textId="77777777" w:rsidR="000C5047" w:rsidRDefault="000C5047" w:rsidP="000C5047">
      <w:pPr>
        <w:bidi w:val="0"/>
        <w:jc w:val="right"/>
        <w:rPr>
          <w:rFonts w:cs="B Nazanin"/>
          <w:b/>
          <w:bCs/>
          <w:sz w:val="28"/>
          <w:szCs w:val="28"/>
        </w:rPr>
      </w:pPr>
    </w:p>
    <w:p w14:paraId="709CFD78" w14:textId="4ABC7B20" w:rsidR="0037334B" w:rsidRPr="00746F68" w:rsidRDefault="0037334B" w:rsidP="000C5047">
      <w:pPr>
        <w:bidi w:val="0"/>
        <w:jc w:val="right"/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lastRenderedPageBreak/>
        <w:t>پارافریز متن:</w:t>
      </w:r>
    </w:p>
    <w:p w14:paraId="51B4E10D" w14:textId="652D9384" w:rsidR="009D1C7F" w:rsidRDefault="0037334B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paraphrase the following text to reduce the plagiarism as much as possible. Please do not change the meaning of sentences and </w:t>
      </w:r>
      <w:r w:rsidR="00A84D93" w:rsidRPr="00746F68">
        <w:rPr>
          <w:rFonts w:cs="B Nazanin"/>
          <w:b/>
          <w:bCs/>
          <w:sz w:val="28"/>
          <w:szCs w:val="28"/>
        </w:rPr>
        <w:t>use the minimum synonyms. Tone: conversational, Spartan, use less corporat</w:t>
      </w:r>
      <w:r w:rsidR="000C5047">
        <w:rPr>
          <w:rFonts w:cs="B Nazanin"/>
          <w:b/>
          <w:bCs/>
          <w:sz w:val="28"/>
          <w:szCs w:val="28"/>
        </w:rPr>
        <w:t>e jargon:</w:t>
      </w:r>
    </w:p>
    <w:p w14:paraId="20810D97" w14:textId="567016DC" w:rsidR="000C5047" w:rsidRPr="000C5047" w:rsidRDefault="000C5047" w:rsidP="000C5047">
      <w:pPr>
        <w:bidi w:val="0"/>
        <w:rPr>
          <w:rFonts w:cs="Cambria"/>
          <w:b/>
          <w:bCs/>
          <w:sz w:val="28"/>
          <w:szCs w:val="28"/>
        </w:rPr>
      </w:pPr>
    </w:p>
    <w:p w14:paraId="303CFE62" w14:textId="77777777" w:rsidR="009D1C7F" w:rsidRPr="00746F68" w:rsidRDefault="009D1C7F" w:rsidP="009D1C7F">
      <w:pPr>
        <w:bidi w:val="0"/>
        <w:jc w:val="right"/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ادیت متن:</w:t>
      </w:r>
    </w:p>
    <w:p w14:paraId="2EF7D357" w14:textId="10DBE6E1" w:rsidR="00881843" w:rsidRPr="00746F68" w:rsidRDefault="00881843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edit the English language of the </w:t>
      </w:r>
      <w:r w:rsidR="000C5047">
        <w:rPr>
          <w:rFonts w:cs="B Nazanin"/>
          <w:b/>
          <w:bCs/>
          <w:sz w:val="28"/>
          <w:szCs w:val="28"/>
        </w:rPr>
        <w:t xml:space="preserve">following </w:t>
      </w:r>
      <w:r w:rsidRPr="00746F68">
        <w:rPr>
          <w:rFonts w:cs="B Nazanin"/>
          <w:b/>
          <w:bCs/>
          <w:sz w:val="28"/>
          <w:szCs w:val="28"/>
        </w:rPr>
        <w:t xml:space="preserve">research paper text. Fix the grammar mistakes, Enhance readability and fluency. Please do not change the text too much. </w:t>
      </w:r>
    </w:p>
    <w:p w14:paraId="74736CFF" w14:textId="77777777" w:rsidR="00881843" w:rsidRPr="00746F68" w:rsidRDefault="00881843" w:rsidP="00881843">
      <w:pPr>
        <w:bidi w:val="0"/>
        <w:rPr>
          <w:rFonts w:cs="B Nazanin"/>
          <w:b/>
          <w:bCs/>
          <w:sz w:val="28"/>
          <w:szCs w:val="28"/>
        </w:rPr>
      </w:pPr>
    </w:p>
    <w:p w14:paraId="0B295BEA" w14:textId="77777777" w:rsidR="00881843" w:rsidRPr="00746F68" w:rsidRDefault="00881843" w:rsidP="00107F14">
      <w:pPr>
        <w:bidi w:val="0"/>
        <w:jc w:val="right"/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 xml:space="preserve">حجیم </w:t>
      </w:r>
      <w:r w:rsidR="00107F14" w:rsidRPr="00746F68">
        <w:rPr>
          <w:rFonts w:cs="B Nazanin" w:hint="cs"/>
          <w:b/>
          <w:bCs/>
          <w:sz w:val="28"/>
          <w:szCs w:val="28"/>
          <w:rtl/>
        </w:rPr>
        <w:t xml:space="preserve">کردن </w:t>
      </w:r>
      <w:r w:rsidRPr="00746F68">
        <w:rPr>
          <w:rFonts w:cs="B Nazanin" w:hint="cs"/>
          <w:b/>
          <w:bCs/>
          <w:sz w:val="28"/>
          <w:szCs w:val="28"/>
          <w:rtl/>
        </w:rPr>
        <w:t>متن:</w:t>
      </w:r>
    </w:p>
    <w:p w14:paraId="4CB7DB6D" w14:textId="63BF4E52" w:rsidR="009074D1" w:rsidRPr="00746F68" w:rsidRDefault="00881843" w:rsidP="000C5047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lengthen the following text as much it becomes about </w:t>
      </w:r>
      <w:r w:rsidRPr="000C5047">
        <w:rPr>
          <w:rFonts w:cs="B Nazanin"/>
          <w:b/>
          <w:bCs/>
          <w:color w:val="FF0000"/>
          <w:sz w:val="28"/>
          <w:szCs w:val="28"/>
        </w:rPr>
        <w:t xml:space="preserve">500 to 550 </w:t>
      </w:r>
      <w:r w:rsidRPr="00746F68">
        <w:rPr>
          <w:rFonts w:cs="B Nazanin"/>
          <w:b/>
          <w:bCs/>
          <w:sz w:val="28"/>
          <w:szCs w:val="28"/>
        </w:rPr>
        <w:t xml:space="preserve">words. Please consider that the text belongs to </w:t>
      </w:r>
      <w:r w:rsidR="001230E9" w:rsidRPr="00746F68">
        <w:rPr>
          <w:rFonts w:cs="B Nazanin"/>
          <w:b/>
          <w:bCs/>
          <w:sz w:val="28"/>
          <w:szCs w:val="28"/>
        </w:rPr>
        <w:t xml:space="preserve">the </w:t>
      </w:r>
      <w:r w:rsidRPr="000C5047">
        <w:rPr>
          <w:rFonts w:cs="B Nazanin"/>
          <w:b/>
          <w:bCs/>
          <w:color w:val="FF0000"/>
          <w:sz w:val="28"/>
          <w:szCs w:val="28"/>
        </w:rPr>
        <w:t>discussion</w:t>
      </w:r>
      <w:r w:rsidRPr="00746F68">
        <w:rPr>
          <w:rFonts w:cs="B Nazanin"/>
          <w:b/>
          <w:bCs/>
          <w:sz w:val="28"/>
          <w:szCs w:val="28"/>
        </w:rPr>
        <w:t xml:space="preserve"> </w:t>
      </w:r>
      <w:r w:rsidR="001230E9" w:rsidRPr="00746F68">
        <w:rPr>
          <w:rFonts w:cs="B Nazanin"/>
          <w:b/>
          <w:bCs/>
          <w:sz w:val="28"/>
          <w:szCs w:val="28"/>
        </w:rPr>
        <w:t>section</w:t>
      </w:r>
      <w:r w:rsidRPr="00746F68">
        <w:rPr>
          <w:rFonts w:cs="B Nazanin"/>
          <w:b/>
          <w:bCs/>
          <w:sz w:val="28"/>
          <w:szCs w:val="28"/>
        </w:rPr>
        <w:t xml:space="preserve"> of a </w:t>
      </w:r>
      <w:r w:rsidR="001230E9" w:rsidRPr="00C90EDC">
        <w:rPr>
          <w:rFonts w:cs="B Nazanin"/>
          <w:b/>
          <w:bCs/>
          <w:color w:val="FF0000"/>
          <w:sz w:val="28"/>
          <w:szCs w:val="28"/>
        </w:rPr>
        <w:t xml:space="preserve">research </w:t>
      </w:r>
      <w:r w:rsidR="00C90EDC" w:rsidRPr="00C90EDC">
        <w:rPr>
          <w:rFonts w:cs="B Nazanin"/>
          <w:b/>
          <w:bCs/>
          <w:color w:val="FF0000"/>
          <w:sz w:val="28"/>
          <w:szCs w:val="28"/>
        </w:rPr>
        <w:t>paper</w:t>
      </w:r>
      <w:r w:rsidR="00C90EDC">
        <w:rPr>
          <w:rFonts w:cs="B Nazanin"/>
          <w:b/>
          <w:bCs/>
          <w:sz w:val="28"/>
          <w:szCs w:val="28"/>
        </w:rPr>
        <w:t>/</w:t>
      </w:r>
      <w:r w:rsidRPr="00C90EDC">
        <w:rPr>
          <w:rFonts w:cs="B Nazanin"/>
          <w:b/>
          <w:bCs/>
          <w:color w:val="FF0000"/>
          <w:sz w:val="28"/>
          <w:szCs w:val="28"/>
        </w:rPr>
        <w:t>dissertation</w:t>
      </w:r>
      <w:r w:rsidR="001230E9" w:rsidRPr="00746F68">
        <w:rPr>
          <w:rFonts w:cs="B Nazanin"/>
          <w:b/>
          <w:bCs/>
          <w:sz w:val="28"/>
          <w:szCs w:val="28"/>
        </w:rPr>
        <w:t>. Use the relatable facts, and don't add irrational text. Tone: conversational, Spartan, use less corporate jargon.</w:t>
      </w:r>
    </w:p>
    <w:p w14:paraId="4469C003" w14:textId="77777777" w:rsidR="00107F14" w:rsidRPr="00746F68" w:rsidRDefault="00107F14" w:rsidP="00107F14">
      <w:pPr>
        <w:bidi w:val="0"/>
        <w:rPr>
          <w:rFonts w:cs="B Nazanin"/>
          <w:b/>
          <w:bCs/>
          <w:sz w:val="28"/>
          <w:szCs w:val="28"/>
        </w:rPr>
      </w:pPr>
    </w:p>
    <w:p w14:paraId="27F7FDA5" w14:textId="77777777" w:rsidR="00107F14" w:rsidRPr="00746F68" w:rsidRDefault="00107F14" w:rsidP="00107F14">
      <w:pPr>
        <w:bidi w:val="0"/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خلاصه کردن متن:</w:t>
      </w:r>
    </w:p>
    <w:p w14:paraId="6FCA7283" w14:textId="2529D947" w:rsidR="001230E9" w:rsidRDefault="001230E9" w:rsidP="00C90EDC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shorten the following text as much it becomes about </w:t>
      </w:r>
      <w:r w:rsidRPr="00C90EDC">
        <w:rPr>
          <w:rFonts w:cs="B Nazanin"/>
          <w:b/>
          <w:bCs/>
          <w:color w:val="FF0000"/>
          <w:sz w:val="28"/>
          <w:szCs w:val="28"/>
        </w:rPr>
        <w:t xml:space="preserve">500 to 550 </w:t>
      </w:r>
      <w:r w:rsidRPr="00746F68">
        <w:rPr>
          <w:rFonts w:cs="B Nazanin"/>
          <w:b/>
          <w:bCs/>
          <w:sz w:val="28"/>
          <w:szCs w:val="28"/>
        </w:rPr>
        <w:t xml:space="preserve">words. Please consider that the text belongs to the </w:t>
      </w:r>
      <w:r w:rsidRPr="00C90EDC">
        <w:rPr>
          <w:rFonts w:cs="B Nazanin"/>
          <w:b/>
          <w:bCs/>
          <w:color w:val="FF0000"/>
          <w:sz w:val="28"/>
          <w:szCs w:val="28"/>
        </w:rPr>
        <w:t>discussion</w:t>
      </w:r>
      <w:r w:rsidRPr="00746F68">
        <w:rPr>
          <w:rFonts w:cs="B Nazanin"/>
          <w:b/>
          <w:bCs/>
          <w:sz w:val="28"/>
          <w:szCs w:val="28"/>
        </w:rPr>
        <w:t xml:space="preserve"> section of a </w:t>
      </w:r>
      <w:r w:rsidRPr="00C90EDC">
        <w:rPr>
          <w:rFonts w:cs="B Nazanin"/>
          <w:b/>
          <w:bCs/>
          <w:color w:val="FF0000"/>
          <w:sz w:val="28"/>
          <w:szCs w:val="28"/>
        </w:rPr>
        <w:t>research paper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C90EDC">
        <w:rPr>
          <w:rFonts w:cs="B Nazanin"/>
          <w:b/>
          <w:bCs/>
          <w:color w:val="FF0000"/>
          <w:sz w:val="28"/>
          <w:szCs w:val="28"/>
        </w:rPr>
        <w:t>dissertation</w:t>
      </w:r>
      <w:r w:rsidRPr="00746F68">
        <w:rPr>
          <w:rFonts w:cs="B Nazanin"/>
          <w:b/>
          <w:bCs/>
          <w:sz w:val="28"/>
          <w:szCs w:val="28"/>
        </w:rPr>
        <w:t xml:space="preserve">. </w:t>
      </w:r>
      <w:r w:rsidR="00C90EDC">
        <w:rPr>
          <w:rFonts w:cs="B Nazanin"/>
          <w:b/>
          <w:bCs/>
          <w:sz w:val="28"/>
          <w:szCs w:val="28"/>
        </w:rPr>
        <w:t>D</w:t>
      </w:r>
      <w:r w:rsidRPr="00746F68">
        <w:rPr>
          <w:rFonts w:cs="B Nazanin"/>
          <w:b/>
          <w:bCs/>
          <w:sz w:val="28"/>
          <w:szCs w:val="28"/>
        </w:rPr>
        <w:t>on't eliminate crucial parts. Tone: conversational, Spartan, use less corporate jargon.</w:t>
      </w:r>
    </w:p>
    <w:p w14:paraId="51814D16" w14:textId="77777777" w:rsidR="00C90EDC" w:rsidRPr="00746F68" w:rsidRDefault="00C90EDC" w:rsidP="00C90EDC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4498080C" w14:textId="77777777" w:rsidR="001230E9" w:rsidRPr="00746F68" w:rsidRDefault="00724E90" w:rsidP="00724E90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 xml:space="preserve">نوشتن انگیزه نامه یا </w:t>
      </w:r>
      <w:r w:rsidRPr="00746F68">
        <w:rPr>
          <w:rFonts w:cs="B Nazanin"/>
          <w:b/>
          <w:bCs/>
          <w:sz w:val="28"/>
          <w:szCs w:val="28"/>
        </w:rPr>
        <w:t>SOP</w:t>
      </w:r>
      <w:r w:rsidRPr="00746F68">
        <w:rPr>
          <w:rFonts w:cs="B Nazanin" w:hint="cs"/>
          <w:b/>
          <w:bCs/>
          <w:sz w:val="28"/>
          <w:szCs w:val="28"/>
          <w:rtl/>
        </w:rPr>
        <w:t>:</w:t>
      </w:r>
    </w:p>
    <w:p w14:paraId="177982F6" w14:textId="68772C17" w:rsidR="00724E90" w:rsidRPr="00746F68" w:rsidRDefault="00724E90" w:rsidP="00C90EDC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Here is my short bio and affiliation, please write me a very interesting SOP to get a </w:t>
      </w:r>
      <w:r w:rsidRPr="00C90EDC">
        <w:rPr>
          <w:rFonts w:cs="B Nazanin"/>
          <w:b/>
          <w:bCs/>
          <w:color w:val="FF0000"/>
          <w:sz w:val="28"/>
          <w:szCs w:val="28"/>
        </w:rPr>
        <w:t>master</w:t>
      </w:r>
      <w:r w:rsidRPr="00746F68">
        <w:rPr>
          <w:rFonts w:cs="B Nazanin"/>
          <w:b/>
          <w:bCs/>
          <w:sz w:val="28"/>
          <w:szCs w:val="28"/>
        </w:rPr>
        <w:t>/</w:t>
      </w:r>
      <w:r w:rsidRPr="00C90EDC">
        <w:rPr>
          <w:rFonts w:cs="B Nazanin"/>
          <w:b/>
          <w:bCs/>
          <w:color w:val="FF0000"/>
          <w:sz w:val="28"/>
          <w:szCs w:val="28"/>
        </w:rPr>
        <w:t>Ph.D</w:t>
      </w:r>
      <w:r w:rsidR="00C90EDC" w:rsidRPr="00C90EDC">
        <w:rPr>
          <w:rFonts w:cs="B Nazanin"/>
          <w:b/>
          <w:bCs/>
          <w:color w:val="FF0000"/>
          <w:sz w:val="28"/>
          <w:szCs w:val="28"/>
        </w:rPr>
        <w:t>.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C90EDC">
        <w:rPr>
          <w:rFonts w:cs="B Nazanin"/>
          <w:b/>
          <w:bCs/>
          <w:color w:val="FF0000"/>
          <w:sz w:val="28"/>
          <w:szCs w:val="28"/>
        </w:rPr>
        <w:t>post doctorate</w:t>
      </w:r>
      <w:r w:rsidRPr="00746F68">
        <w:rPr>
          <w:rFonts w:cs="B Nazanin"/>
          <w:b/>
          <w:bCs/>
          <w:sz w:val="28"/>
          <w:szCs w:val="28"/>
        </w:rPr>
        <w:t xml:space="preserve"> position in </w:t>
      </w:r>
      <w:r w:rsidRPr="00C90EDC">
        <w:rPr>
          <w:rFonts w:cs="B Nazanin"/>
          <w:b/>
          <w:bCs/>
          <w:color w:val="FF0000"/>
          <w:sz w:val="28"/>
          <w:szCs w:val="28"/>
        </w:rPr>
        <w:t>Cambridge</w:t>
      </w:r>
      <w:r w:rsidRPr="00746F68">
        <w:rPr>
          <w:rFonts w:cs="B Nazanin"/>
          <w:b/>
          <w:bCs/>
          <w:sz w:val="28"/>
          <w:szCs w:val="28"/>
        </w:rPr>
        <w:t xml:space="preserve"> university for </w:t>
      </w:r>
      <w:r w:rsidRPr="00C90EDC">
        <w:rPr>
          <w:rFonts w:cs="B Nazanin"/>
          <w:b/>
          <w:bCs/>
          <w:color w:val="FF0000"/>
          <w:sz w:val="28"/>
          <w:szCs w:val="28"/>
        </w:rPr>
        <w:t xml:space="preserve">2024 fall </w:t>
      </w:r>
      <w:r w:rsidRPr="00C90EDC">
        <w:rPr>
          <w:rFonts w:cs="B Nazanin"/>
          <w:b/>
          <w:bCs/>
          <w:sz w:val="28"/>
          <w:szCs w:val="28"/>
        </w:rPr>
        <w:t>/</w:t>
      </w:r>
      <w:r w:rsidRPr="00C90EDC">
        <w:rPr>
          <w:rFonts w:cs="B Nazanin"/>
          <w:b/>
          <w:bCs/>
          <w:color w:val="FF0000"/>
          <w:sz w:val="28"/>
          <w:szCs w:val="28"/>
        </w:rPr>
        <w:t xml:space="preserve"> spring</w:t>
      </w:r>
      <w:r w:rsidRPr="00746F68">
        <w:rPr>
          <w:rFonts w:cs="B Nazanin"/>
          <w:b/>
          <w:bCs/>
          <w:sz w:val="28"/>
          <w:szCs w:val="28"/>
        </w:rPr>
        <w:t xml:space="preserve"> semester.</w:t>
      </w:r>
    </w:p>
    <w:p w14:paraId="2BA1DF9A" w14:textId="50939505" w:rsidR="00724E90" w:rsidRPr="00746F68" w:rsidRDefault="00724E90" w:rsidP="00C90EDC">
      <w:pPr>
        <w:bidi w:val="0"/>
        <w:jc w:val="lowKashida"/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/>
          <w:b/>
          <w:bCs/>
          <w:sz w:val="28"/>
          <w:szCs w:val="28"/>
        </w:rPr>
        <w:t xml:space="preserve">Born in </w:t>
      </w:r>
      <w:r w:rsidRPr="00C90EDC">
        <w:rPr>
          <w:rFonts w:cs="B Nazanin"/>
          <w:b/>
          <w:bCs/>
          <w:color w:val="FF0000"/>
          <w:sz w:val="28"/>
          <w:szCs w:val="28"/>
        </w:rPr>
        <w:t>Tehran</w:t>
      </w:r>
      <w:r w:rsidRPr="00746F68">
        <w:rPr>
          <w:rFonts w:cs="B Nazanin"/>
          <w:b/>
          <w:bCs/>
          <w:sz w:val="28"/>
          <w:szCs w:val="28"/>
        </w:rPr>
        <w:t xml:space="preserve"> city, grow up in </w:t>
      </w:r>
      <w:r w:rsidRPr="00C90EDC">
        <w:rPr>
          <w:rFonts w:cs="B Nazanin"/>
          <w:b/>
          <w:bCs/>
          <w:color w:val="FF0000"/>
          <w:sz w:val="28"/>
          <w:szCs w:val="28"/>
        </w:rPr>
        <w:t>Tehran</w:t>
      </w:r>
      <w:r w:rsidRPr="00746F68">
        <w:rPr>
          <w:rFonts w:cs="B Nazanin"/>
          <w:b/>
          <w:bCs/>
          <w:sz w:val="28"/>
          <w:szCs w:val="28"/>
        </w:rPr>
        <w:t xml:space="preserve"> city, interested in my field from childhood, studied </w:t>
      </w:r>
      <w:r w:rsidRPr="00C90EDC">
        <w:rPr>
          <w:rFonts w:cs="B Nazanin"/>
          <w:b/>
          <w:bCs/>
          <w:color w:val="FF0000"/>
          <w:sz w:val="28"/>
          <w:szCs w:val="28"/>
        </w:rPr>
        <w:t>urban planning</w:t>
      </w:r>
      <w:r w:rsidRPr="00746F68">
        <w:rPr>
          <w:rFonts w:cs="B Nazanin"/>
          <w:b/>
          <w:bCs/>
          <w:sz w:val="28"/>
          <w:szCs w:val="28"/>
        </w:rPr>
        <w:t xml:space="preserve"> at </w:t>
      </w:r>
      <w:r w:rsidRPr="00C90EDC">
        <w:rPr>
          <w:rFonts w:cs="B Nazanin"/>
          <w:b/>
          <w:bCs/>
          <w:color w:val="FF0000"/>
          <w:sz w:val="28"/>
          <w:szCs w:val="28"/>
        </w:rPr>
        <w:t xml:space="preserve">Tehran </w:t>
      </w:r>
      <w:r w:rsidRPr="00746F68">
        <w:rPr>
          <w:rFonts w:cs="B Nazanin"/>
          <w:b/>
          <w:bCs/>
          <w:sz w:val="28"/>
          <w:szCs w:val="28"/>
        </w:rPr>
        <w:t xml:space="preserve">university </w:t>
      </w:r>
      <w:r w:rsidR="00736448" w:rsidRPr="00746F68">
        <w:rPr>
          <w:rFonts w:cs="B Nazanin"/>
          <w:b/>
          <w:bCs/>
          <w:sz w:val="28"/>
          <w:szCs w:val="28"/>
        </w:rPr>
        <w:t xml:space="preserve">from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 xml:space="preserve">2012 </w:t>
      </w:r>
      <w:r w:rsidR="00736448" w:rsidRPr="00746F68">
        <w:rPr>
          <w:rFonts w:cs="B Nazanin"/>
          <w:b/>
          <w:bCs/>
          <w:sz w:val="28"/>
          <w:szCs w:val="28"/>
        </w:rPr>
        <w:t xml:space="preserve">to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2016</w:t>
      </w:r>
      <w:r w:rsidR="00736448" w:rsidRPr="00746F68">
        <w:rPr>
          <w:rFonts w:cs="B Nazanin"/>
          <w:b/>
          <w:bCs/>
          <w:sz w:val="28"/>
          <w:szCs w:val="28"/>
        </w:rPr>
        <w:t xml:space="preserve"> in bachelor degree, studied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urbanism</w:t>
      </w:r>
      <w:r w:rsidR="00736448" w:rsidRPr="00746F68">
        <w:rPr>
          <w:rFonts w:cs="B Nazanin"/>
          <w:b/>
          <w:bCs/>
          <w:sz w:val="28"/>
          <w:szCs w:val="28"/>
        </w:rPr>
        <w:t xml:space="preserve"> at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IUST</w:t>
      </w:r>
      <w:r w:rsidR="00736448" w:rsidRPr="00746F68">
        <w:rPr>
          <w:rFonts w:cs="B Nazanin"/>
          <w:b/>
          <w:bCs/>
          <w:sz w:val="28"/>
          <w:szCs w:val="28"/>
        </w:rPr>
        <w:t xml:space="preserve"> from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2017</w:t>
      </w:r>
      <w:r w:rsidR="00736448" w:rsidRPr="00746F68">
        <w:rPr>
          <w:rFonts w:cs="B Nazanin"/>
          <w:b/>
          <w:bCs/>
          <w:sz w:val="28"/>
          <w:szCs w:val="28"/>
        </w:rPr>
        <w:t xml:space="preserve"> to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2019</w:t>
      </w:r>
      <w:r w:rsidR="00736448" w:rsidRPr="00746F68">
        <w:rPr>
          <w:rFonts w:cs="B Nazanin"/>
          <w:b/>
          <w:bCs/>
          <w:sz w:val="28"/>
          <w:szCs w:val="28"/>
        </w:rPr>
        <w:t xml:space="preserve"> in master degree,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3</w:t>
      </w:r>
      <w:r w:rsidR="00736448" w:rsidRPr="00746F68">
        <w:rPr>
          <w:rFonts w:cs="B Nazanin"/>
          <w:b/>
          <w:bCs/>
          <w:sz w:val="28"/>
          <w:szCs w:val="28"/>
        </w:rPr>
        <w:t xml:space="preserve"> educational</w:t>
      </w:r>
      <w:r w:rsidR="00C90EDC">
        <w:rPr>
          <w:rFonts w:cs="B Nazanin"/>
          <w:b/>
          <w:bCs/>
          <w:sz w:val="28"/>
          <w:szCs w:val="28"/>
        </w:rPr>
        <w:t xml:space="preserve"> years</w:t>
      </w:r>
      <w:r w:rsidR="00736448" w:rsidRPr="00746F68">
        <w:rPr>
          <w:rFonts w:cs="B Nazanin"/>
          <w:b/>
          <w:bCs/>
          <w:sz w:val="28"/>
          <w:szCs w:val="28"/>
        </w:rPr>
        <w:t xml:space="preserve"> gap between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2019-2022</w:t>
      </w:r>
      <w:r w:rsidR="00736448" w:rsidRPr="00746F68">
        <w:rPr>
          <w:rFonts w:cs="B Nazanin"/>
          <w:b/>
          <w:bCs/>
          <w:sz w:val="28"/>
          <w:szCs w:val="28"/>
        </w:rPr>
        <w:t xml:space="preserve"> because of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 xml:space="preserve">my family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lastRenderedPageBreak/>
        <w:t>issues</w:t>
      </w:r>
      <w:r w:rsidR="00736448" w:rsidRPr="00C90EDC">
        <w:rPr>
          <w:rFonts w:cs="B Nazanin"/>
          <w:b/>
          <w:bCs/>
          <w:color w:val="000000" w:themeColor="text1"/>
          <w:sz w:val="28"/>
          <w:szCs w:val="28"/>
        </w:rPr>
        <w:t>/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 xml:space="preserve"> my heart illness</w:t>
      </w:r>
      <w:r w:rsidR="00736448" w:rsidRPr="00C90EDC">
        <w:rPr>
          <w:rFonts w:cs="B Nazanin"/>
          <w:b/>
          <w:bCs/>
          <w:color w:val="000000" w:themeColor="text1"/>
          <w:sz w:val="28"/>
          <w:szCs w:val="28"/>
        </w:rPr>
        <w:t>/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 xml:space="preserve"> working on a job in pastor institute</w:t>
      </w:r>
      <w:r w:rsidR="00736448" w:rsidRPr="00746F68">
        <w:rPr>
          <w:rFonts w:cs="B Nazanin"/>
          <w:b/>
          <w:bCs/>
          <w:sz w:val="28"/>
          <w:szCs w:val="28"/>
        </w:rPr>
        <w:t xml:space="preserve">, have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3</w:t>
      </w:r>
      <w:r w:rsidR="00736448" w:rsidRPr="00746F68">
        <w:rPr>
          <w:rFonts w:cs="B Nazanin"/>
          <w:b/>
          <w:bCs/>
          <w:sz w:val="28"/>
          <w:szCs w:val="28"/>
        </w:rPr>
        <w:t xml:space="preserve"> publications in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 xml:space="preserve">sustainable development and resiliency </w:t>
      </w:r>
      <w:r w:rsidR="00736448" w:rsidRPr="00746F68">
        <w:rPr>
          <w:rFonts w:cs="B Nazanin"/>
          <w:b/>
          <w:bCs/>
          <w:sz w:val="28"/>
          <w:szCs w:val="28"/>
        </w:rPr>
        <w:t xml:space="preserve">topics, mainly interested in </w:t>
      </w:r>
      <w:r w:rsidR="00736448" w:rsidRPr="00C90EDC">
        <w:rPr>
          <w:rFonts w:cs="B Nazanin"/>
          <w:b/>
          <w:bCs/>
          <w:color w:val="FF0000"/>
          <w:sz w:val="28"/>
          <w:szCs w:val="28"/>
        </w:rPr>
        <w:t>smart cities</w:t>
      </w:r>
      <w:r w:rsidR="00736448" w:rsidRPr="00746F68">
        <w:rPr>
          <w:rFonts w:cs="B Nazanin"/>
          <w:b/>
          <w:bCs/>
          <w:sz w:val="28"/>
          <w:szCs w:val="28"/>
        </w:rPr>
        <w:t xml:space="preserve">. if you need more information to make it more accurate, ask me. </w:t>
      </w:r>
    </w:p>
    <w:p w14:paraId="7C0BCE50" w14:textId="77777777" w:rsidR="007C50D9" w:rsidRPr="00746F68" w:rsidRDefault="00736448" w:rsidP="00736448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نوشتن کاورلتر:</w:t>
      </w:r>
    </w:p>
    <w:p w14:paraId="6BF6DC2E" w14:textId="1D956C8E" w:rsidR="00736448" w:rsidRPr="00746F68" w:rsidRDefault="00736448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Here is my short bio and affiliation, please write me a very interesting </w:t>
      </w:r>
      <w:r w:rsidR="00F62224" w:rsidRPr="00746F68">
        <w:rPr>
          <w:rFonts w:cs="B Nazanin"/>
          <w:b/>
          <w:bCs/>
          <w:sz w:val="28"/>
          <w:szCs w:val="28"/>
        </w:rPr>
        <w:t>Cover letter</w:t>
      </w:r>
      <w:r w:rsidRPr="00746F68">
        <w:rPr>
          <w:rFonts w:cs="B Nazanin"/>
          <w:b/>
          <w:bCs/>
          <w:sz w:val="28"/>
          <w:szCs w:val="28"/>
        </w:rPr>
        <w:t xml:space="preserve"> to get a </w:t>
      </w:r>
      <w:r w:rsidRPr="0026226E">
        <w:rPr>
          <w:rFonts w:cs="B Nazanin"/>
          <w:b/>
          <w:bCs/>
          <w:color w:val="FF0000"/>
          <w:sz w:val="28"/>
          <w:szCs w:val="28"/>
        </w:rPr>
        <w:t>master</w:t>
      </w:r>
      <w:r w:rsidRPr="0026226E">
        <w:rPr>
          <w:rFonts w:cs="B Nazanin"/>
          <w:b/>
          <w:bCs/>
          <w:color w:val="000000" w:themeColor="text1"/>
          <w:sz w:val="28"/>
          <w:szCs w:val="28"/>
        </w:rPr>
        <w:t>/</w:t>
      </w:r>
      <w:r w:rsidRPr="0026226E">
        <w:rPr>
          <w:rFonts w:cs="B Nazanin"/>
          <w:b/>
          <w:bCs/>
          <w:color w:val="FF0000"/>
          <w:sz w:val="28"/>
          <w:szCs w:val="28"/>
        </w:rPr>
        <w:t>Ph.D</w:t>
      </w:r>
      <w:r w:rsidR="0026226E">
        <w:rPr>
          <w:rFonts w:cs="B Nazanin"/>
          <w:b/>
          <w:bCs/>
          <w:color w:val="FF0000"/>
          <w:sz w:val="28"/>
          <w:szCs w:val="28"/>
        </w:rPr>
        <w:t>.</w:t>
      </w:r>
      <w:r w:rsidRPr="0026226E">
        <w:rPr>
          <w:rFonts w:cs="B Nazanin"/>
          <w:b/>
          <w:bCs/>
          <w:color w:val="000000" w:themeColor="text1"/>
          <w:sz w:val="28"/>
          <w:szCs w:val="28"/>
        </w:rPr>
        <w:t>/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 post doctorate </w:t>
      </w:r>
      <w:r w:rsidRPr="00746F68">
        <w:rPr>
          <w:rFonts w:cs="B Nazanin"/>
          <w:b/>
          <w:bCs/>
          <w:sz w:val="28"/>
          <w:szCs w:val="28"/>
        </w:rPr>
        <w:t xml:space="preserve">position in </w:t>
      </w:r>
      <w:r w:rsidRPr="0026226E">
        <w:rPr>
          <w:rFonts w:cs="B Nazanin"/>
          <w:b/>
          <w:bCs/>
          <w:color w:val="FF0000"/>
          <w:sz w:val="28"/>
          <w:szCs w:val="28"/>
        </w:rPr>
        <w:t>Cambridge</w:t>
      </w:r>
      <w:r w:rsidRPr="00746F68">
        <w:rPr>
          <w:rFonts w:cs="B Nazanin"/>
          <w:b/>
          <w:bCs/>
          <w:sz w:val="28"/>
          <w:szCs w:val="28"/>
        </w:rPr>
        <w:t xml:space="preserve"> university for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2024 fall / spring </w:t>
      </w:r>
      <w:r w:rsidRPr="00746F68">
        <w:rPr>
          <w:rFonts w:cs="B Nazanin"/>
          <w:b/>
          <w:bCs/>
          <w:sz w:val="28"/>
          <w:szCs w:val="28"/>
        </w:rPr>
        <w:t>semester.</w:t>
      </w:r>
    </w:p>
    <w:p w14:paraId="7869BA22" w14:textId="77777777" w:rsidR="00F62224" w:rsidRPr="00746F68" w:rsidRDefault="00F62224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studied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urban planning </w:t>
      </w:r>
      <w:r w:rsidRPr="00746F68">
        <w:rPr>
          <w:rFonts w:cs="B Nazanin"/>
          <w:b/>
          <w:bCs/>
          <w:sz w:val="28"/>
          <w:szCs w:val="28"/>
        </w:rPr>
        <w:t xml:space="preserve">at </w:t>
      </w:r>
      <w:r w:rsidRPr="0026226E">
        <w:rPr>
          <w:rFonts w:cs="B Nazanin"/>
          <w:b/>
          <w:bCs/>
          <w:color w:val="FF0000"/>
          <w:sz w:val="28"/>
          <w:szCs w:val="28"/>
        </w:rPr>
        <w:t>Tehran</w:t>
      </w:r>
      <w:r w:rsidRPr="00746F68">
        <w:rPr>
          <w:rFonts w:cs="B Nazanin"/>
          <w:b/>
          <w:bCs/>
          <w:sz w:val="28"/>
          <w:szCs w:val="28"/>
        </w:rPr>
        <w:t xml:space="preserve"> university from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2012 </w:t>
      </w:r>
      <w:r w:rsidRPr="00746F68">
        <w:rPr>
          <w:rFonts w:cs="B Nazanin"/>
          <w:b/>
          <w:bCs/>
          <w:sz w:val="28"/>
          <w:szCs w:val="28"/>
        </w:rPr>
        <w:t xml:space="preserve">to </w:t>
      </w:r>
      <w:r w:rsidRPr="0026226E">
        <w:rPr>
          <w:rFonts w:cs="B Nazanin"/>
          <w:b/>
          <w:bCs/>
          <w:color w:val="FF0000"/>
          <w:sz w:val="28"/>
          <w:szCs w:val="28"/>
        </w:rPr>
        <w:t>2016</w:t>
      </w:r>
      <w:r w:rsidRPr="00746F68">
        <w:rPr>
          <w:rFonts w:cs="B Nazanin"/>
          <w:b/>
          <w:bCs/>
          <w:sz w:val="28"/>
          <w:szCs w:val="28"/>
        </w:rPr>
        <w:t xml:space="preserve"> in bachelor degree, studied </w:t>
      </w:r>
      <w:r w:rsidRPr="0026226E">
        <w:rPr>
          <w:rFonts w:cs="B Nazanin"/>
          <w:b/>
          <w:bCs/>
          <w:color w:val="FF0000"/>
          <w:sz w:val="28"/>
          <w:szCs w:val="28"/>
        </w:rPr>
        <w:t>urbanism</w:t>
      </w:r>
      <w:r w:rsidRPr="00746F68">
        <w:rPr>
          <w:rFonts w:cs="B Nazanin"/>
          <w:b/>
          <w:bCs/>
          <w:sz w:val="28"/>
          <w:szCs w:val="28"/>
        </w:rPr>
        <w:t xml:space="preserve"> at </w:t>
      </w:r>
      <w:r w:rsidRPr="0026226E">
        <w:rPr>
          <w:rFonts w:cs="B Nazanin"/>
          <w:b/>
          <w:bCs/>
          <w:color w:val="FF0000"/>
          <w:sz w:val="28"/>
          <w:szCs w:val="28"/>
        </w:rPr>
        <w:t>IUST</w:t>
      </w:r>
      <w:r w:rsidRPr="00746F68">
        <w:rPr>
          <w:rFonts w:cs="B Nazanin"/>
          <w:b/>
          <w:bCs/>
          <w:sz w:val="28"/>
          <w:szCs w:val="28"/>
        </w:rPr>
        <w:t xml:space="preserve"> from </w:t>
      </w:r>
      <w:r w:rsidRPr="0026226E">
        <w:rPr>
          <w:rFonts w:cs="B Nazanin"/>
          <w:b/>
          <w:bCs/>
          <w:color w:val="FF0000"/>
          <w:sz w:val="28"/>
          <w:szCs w:val="28"/>
        </w:rPr>
        <w:t>2017</w:t>
      </w:r>
      <w:r w:rsidRPr="00746F68">
        <w:rPr>
          <w:rFonts w:cs="B Nazanin"/>
          <w:b/>
          <w:bCs/>
          <w:sz w:val="28"/>
          <w:szCs w:val="28"/>
        </w:rPr>
        <w:t xml:space="preserve"> to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2019 </w:t>
      </w:r>
      <w:r w:rsidRPr="00746F68">
        <w:rPr>
          <w:rFonts w:cs="B Nazanin"/>
          <w:b/>
          <w:bCs/>
          <w:sz w:val="28"/>
          <w:szCs w:val="28"/>
        </w:rPr>
        <w:t xml:space="preserve">in master degree, have </w:t>
      </w:r>
      <w:r w:rsidRPr="0026226E">
        <w:rPr>
          <w:rFonts w:cs="B Nazanin"/>
          <w:b/>
          <w:bCs/>
          <w:color w:val="FF0000"/>
          <w:sz w:val="28"/>
          <w:szCs w:val="28"/>
        </w:rPr>
        <w:t>3</w:t>
      </w:r>
      <w:r w:rsidRPr="00746F68">
        <w:rPr>
          <w:rFonts w:cs="B Nazanin"/>
          <w:b/>
          <w:bCs/>
          <w:sz w:val="28"/>
          <w:szCs w:val="28"/>
        </w:rPr>
        <w:t xml:space="preserve"> publications in </w:t>
      </w:r>
      <w:r w:rsidRPr="0026226E">
        <w:rPr>
          <w:rFonts w:cs="B Nazanin"/>
          <w:b/>
          <w:bCs/>
          <w:color w:val="FF0000"/>
          <w:sz w:val="28"/>
          <w:szCs w:val="28"/>
        </w:rPr>
        <w:t>sustainable development and resiliency</w:t>
      </w:r>
      <w:r w:rsidRPr="00746F68">
        <w:rPr>
          <w:rFonts w:cs="B Nazanin"/>
          <w:b/>
          <w:bCs/>
          <w:sz w:val="28"/>
          <w:szCs w:val="28"/>
        </w:rPr>
        <w:t xml:space="preserve"> topics, mainly interested in </w:t>
      </w:r>
      <w:r w:rsidRPr="0026226E">
        <w:rPr>
          <w:rFonts w:cs="B Nazanin"/>
          <w:b/>
          <w:bCs/>
          <w:color w:val="FF0000"/>
          <w:sz w:val="28"/>
          <w:szCs w:val="28"/>
        </w:rPr>
        <w:t>smart cities</w:t>
      </w:r>
      <w:r w:rsidRPr="00746F68">
        <w:rPr>
          <w:rFonts w:cs="B Nazanin"/>
          <w:b/>
          <w:bCs/>
          <w:sz w:val="28"/>
          <w:szCs w:val="28"/>
        </w:rPr>
        <w:t xml:space="preserve">, hardworking and interested in team work, familiar with different software like </w:t>
      </w:r>
      <w:r w:rsidRPr="0026226E">
        <w:rPr>
          <w:rFonts w:cs="B Nazanin"/>
          <w:b/>
          <w:bCs/>
          <w:color w:val="FF0000"/>
          <w:sz w:val="28"/>
          <w:szCs w:val="28"/>
        </w:rPr>
        <w:t>Arc GIS</w:t>
      </w:r>
      <w:r w:rsidRPr="00746F68">
        <w:rPr>
          <w:rFonts w:cs="B Nazanin"/>
          <w:b/>
          <w:bCs/>
          <w:sz w:val="28"/>
          <w:szCs w:val="28"/>
        </w:rPr>
        <w:t xml:space="preserve">,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adobe Photoshop </w:t>
      </w:r>
      <w:r w:rsidRPr="00746F68">
        <w:rPr>
          <w:rFonts w:cs="B Nazanin"/>
          <w:b/>
          <w:bCs/>
          <w:sz w:val="28"/>
          <w:szCs w:val="28"/>
        </w:rPr>
        <w:t xml:space="preserve">and </w:t>
      </w:r>
      <w:r w:rsidRPr="0026226E">
        <w:rPr>
          <w:rFonts w:cs="B Nazanin"/>
          <w:b/>
          <w:bCs/>
          <w:color w:val="FF0000"/>
          <w:sz w:val="28"/>
          <w:szCs w:val="28"/>
        </w:rPr>
        <w:t>Auto cad</w:t>
      </w:r>
      <w:r w:rsidRPr="00746F68">
        <w:rPr>
          <w:rFonts w:cs="B Nazanin"/>
          <w:b/>
          <w:bCs/>
          <w:sz w:val="28"/>
          <w:szCs w:val="28"/>
        </w:rPr>
        <w:t>.</w:t>
      </w:r>
    </w:p>
    <w:p w14:paraId="0B169A13" w14:textId="77777777" w:rsidR="00F62224" w:rsidRPr="00746F68" w:rsidRDefault="00F62224" w:rsidP="00F62224">
      <w:pPr>
        <w:rPr>
          <w:rFonts w:cs="B Nazanin"/>
          <w:b/>
          <w:bCs/>
          <w:sz w:val="28"/>
          <w:szCs w:val="28"/>
        </w:rPr>
      </w:pPr>
    </w:p>
    <w:p w14:paraId="7D2177C8" w14:textId="77777777" w:rsidR="00736448" w:rsidRPr="00746F68" w:rsidRDefault="00F62224" w:rsidP="00F62224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/>
          <w:b/>
          <w:bCs/>
          <w:sz w:val="28"/>
          <w:szCs w:val="28"/>
        </w:rPr>
        <w:t xml:space="preserve"> </w:t>
      </w:r>
      <w:r w:rsidRPr="00746F68">
        <w:rPr>
          <w:rFonts w:cs="B Nazanin" w:hint="cs"/>
          <w:b/>
          <w:bCs/>
          <w:sz w:val="28"/>
          <w:szCs w:val="28"/>
          <w:rtl/>
        </w:rPr>
        <w:t>نوشتن بخشهای مختلف مقاله:</w:t>
      </w:r>
    </w:p>
    <w:p w14:paraId="07FD2C4B" w14:textId="41AE9206" w:rsidR="00F62224" w:rsidRPr="00746F68" w:rsidRDefault="00F62224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am 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an urban planning </w:t>
      </w:r>
      <w:r w:rsidRPr="00746F68">
        <w:rPr>
          <w:rFonts w:cs="B Nazanin"/>
          <w:b/>
          <w:bCs/>
          <w:sz w:val="28"/>
          <w:szCs w:val="28"/>
        </w:rPr>
        <w:t xml:space="preserve">student. Please write a whole </w:t>
      </w:r>
      <w:r w:rsidRPr="0026226E">
        <w:rPr>
          <w:rFonts w:cs="B Nazanin"/>
          <w:b/>
          <w:bCs/>
          <w:color w:val="FF0000"/>
          <w:sz w:val="28"/>
          <w:szCs w:val="28"/>
        </w:rPr>
        <w:t>introduction</w:t>
      </w:r>
      <w:r w:rsidRPr="00186153">
        <w:rPr>
          <w:rFonts w:cs="B Nazanin"/>
          <w:b/>
          <w:bCs/>
          <w:sz w:val="28"/>
          <w:szCs w:val="28"/>
        </w:rPr>
        <w:t>/</w:t>
      </w:r>
      <w:r w:rsidRPr="0026226E">
        <w:rPr>
          <w:rFonts w:cs="B Nazanin"/>
          <w:b/>
          <w:bCs/>
          <w:color w:val="FF0000"/>
          <w:sz w:val="28"/>
          <w:szCs w:val="28"/>
        </w:rPr>
        <w:t>literature review</w:t>
      </w:r>
      <w:r w:rsidRPr="00186153">
        <w:rPr>
          <w:rFonts w:cs="B Nazanin"/>
          <w:b/>
          <w:bCs/>
          <w:sz w:val="28"/>
          <w:szCs w:val="28"/>
        </w:rPr>
        <w:t>/</w:t>
      </w:r>
      <w:r w:rsidRPr="0026226E">
        <w:rPr>
          <w:rFonts w:cs="B Nazanin"/>
          <w:b/>
          <w:bCs/>
          <w:color w:val="FF0000"/>
          <w:sz w:val="28"/>
          <w:szCs w:val="28"/>
        </w:rPr>
        <w:t xml:space="preserve"> background</w:t>
      </w:r>
      <w:r w:rsidRPr="00746F68">
        <w:rPr>
          <w:rFonts w:cs="B Nazanin"/>
          <w:b/>
          <w:bCs/>
          <w:sz w:val="28"/>
          <w:szCs w:val="28"/>
        </w:rPr>
        <w:t xml:space="preserve"> for my </w:t>
      </w:r>
      <w:r w:rsidRPr="00186153">
        <w:rPr>
          <w:rFonts w:cs="B Nazanin"/>
          <w:b/>
          <w:bCs/>
          <w:color w:val="FF0000"/>
          <w:sz w:val="28"/>
          <w:szCs w:val="28"/>
        </w:rPr>
        <w:t>research paper</w:t>
      </w:r>
      <w:r w:rsidR="00186153">
        <w:rPr>
          <w:rFonts w:cs="B Nazanin"/>
          <w:b/>
          <w:bCs/>
          <w:sz w:val="28"/>
          <w:szCs w:val="28"/>
        </w:rPr>
        <w:t xml:space="preserve">/ </w:t>
      </w:r>
      <w:r w:rsidR="00186153" w:rsidRPr="00186153">
        <w:rPr>
          <w:rFonts w:cs="B Nazanin"/>
          <w:b/>
          <w:bCs/>
          <w:color w:val="FF0000"/>
          <w:sz w:val="28"/>
          <w:szCs w:val="28"/>
        </w:rPr>
        <w:t>dissertation</w:t>
      </w:r>
      <w:r w:rsidRPr="00186153">
        <w:rPr>
          <w:rFonts w:cs="B Nazanin"/>
          <w:b/>
          <w:bCs/>
          <w:color w:val="FF0000"/>
          <w:sz w:val="28"/>
          <w:szCs w:val="28"/>
        </w:rPr>
        <w:t xml:space="preserve"> </w:t>
      </w:r>
      <w:r w:rsidRPr="00746F68">
        <w:rPr>
          <w:rFonts w:cs="B Nazanin"/>
          <w:b/>
          <w:bCs/>
          <w:sz w:val="28"/>
          <w:szCs w:val="28"/>
        </w:rPr>
        <w:t xml:space="preserve">titling </w:t>
      </w:r>
      <w:r w:rsidRPr="00186153">
        <w:rPr>
          <w:rFonts w:cs="B Nazanin"/>
          <w:b/>
          <w:bCs/>
          <w:color w:val="FF0000"/>
          <w:sz w:val="28"/>
          <w:szCs w:val="28"/>
        </w:rPr>
        <w:t>"customizing traditional cities for reaching sustainable development: case of Yazd city"</w:t>
      </w:r>
      <w:r w:rsidR="007F64C9" w:rsidRPr="00746F68">
        <w:rPr>
          <w:rFonts w:cs="B Nazanin"/>
          <w:b/>
          <w:bCs/>
          <w:sz w:val="28"/>
          <w:szCs w:val="28"/>
        </w:rPr>
        <w:t>. Its keywords are</w:t>
      </w:r>
      <w:r w:rsidR="003D21E1" w:rsidRPr="00746F68">
        <w:rPr>
          <w:rFonts w:cs="B Nazanin"/>
          <w:b/>
          <w:bCs/>
          <w:sz w:val="28"/>
          <w:szCs w:val="28"/>
        </w:rPr>
        <w:t xml:space="preserve"> </w:t>
      </w:r>
      <w:r w:rsidR="003D21E1" w:rsidRPr="00186153">
        <w:rPr>
          <w:rFonts w:cs="B Nazanin"/>
          <w:b/>
          <w:bCs/>
          <w:color w:val="FF0000"/>
          <w:sz w:val="28"/>
          <w:szCs w:val="28"/>
        </w:rPr>
        <w:t>traditional city, sustainable city, Yazd city</w:t>
      </w:r>
      <w:r w:rsidR="003D21E1" w:rsidRPr="00746F68">
        <w:rPr>
          <w:rFonts w:cs="B Nazanin"/>
          <w:b/>
          <w:bCs/>
          <w:sz w:val="28"/>
          <w:szCs w:val="28"/>
        </w:rPr>
        <w:t xml:space="preserve">. </w:t>
      </w:r>
    </w:p>
    <w:p w14:paraId="5B1C36D9" w14:textId="77777777" w:rsidR="00186153" w:rsidRDefault="00186153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1698FDCF" w14:textId="6124C812" w:rsidR="003D21E1" w:rsidRPr="00746F68" w:rsidRDefault="003D21E1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Here is integral part of my research paper. Please write an </w:t>
      </w:r>
      <w:r w:rsidRPr="00186153">
        <w:rPr>
          <w:rFonts w:cs="B Nazanin"/>
          <w:b/>
          <w:bCs/>
          <w:color w:val="FF0000"/>
          <w:sz w:val="28"/>
          <w:szCs w:val="28"/>
        </w:rPr>
        <w:t xml:space="preserve">abstract/ conclusion </w:t>
      </w:r>
      <w:r w:rsidRPr="00746F68">
        <w:rPr>
          <w:rFonts w:cs="B Nazanin"/>
          <w:b/>
          <w:bCs/>
          <w:sz w:val="28"/>
          <w:szCs w:val="28"/>
        </w:rPr>
        <w:t>for the paper:</w:t>
      </w:r>
    </w:p>
    <w:p w14:paraId="757FBCF9" w14:textId="77777777" w:rsidR="0026226E" w:rsidRDefault="0026226E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6C684E32" w14:textId="04485B63" w:rsidR="003D21E1" w:rsidRPr="00746F68" w:rsidRDefault="003D21E1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Here is </w:t>
      </w:r>
      <w:r w:rsidR="00F137C5" w:rsidRPr="00746F68">
        <w:rPr>
          <w:rFonts w:cs="B Nazanin"/>
          <w:b/>
          <w:bCs/>
          <w:sz w:val="28"/>
          <w:szCs w:val="28"/>
        </w:rPr>
        <w:t xml:space="preserve">literature review, and </w:t>
      </w:r>
      <w:r w:rsidRPr="00746F68">
        <w:rPr>
          <w:rFonts w:cs="B Nazanin"/>
          <w:b/>
          <w:bCs/>
          <w:sz w:val="28"/>
          <w:szCs w:val="28"/>
        </w:rPr>
        <w:t xml:space="preserve">results and finding </w:t>
      </w:r>
      <w:r w:rsidR="00F137C5" w:rsidRPr="00746F68">
        <w:rPr>
          <w:rFonts w:cs="B Nazanin"/>
          <w:b/>
          <w:bCs/>
          <w:sz w:val="28"/>
          <w:szCs w:val="28"/>
        </w:rPr>
        <w:t>sections</w:t>
      </w:r>
      <w:r w:rsidRPr="00746F68">
        <w:rPr>
          <w:rFonts w:cs="B Nazanin"/>
          <w:b/>
          <w:bCs/>
          <w:sz w:val="28"/>
          <w:szCs w:val="28"/>
        </w:rPr>
        <w:t xml:space="preserve"> of my </w:t>
      </w:r>
      <w:r w:rsidRPr="00186153">
        <w:rPr>
          <w:rFonts w:cs="B Nazanin"/>
          <w:b/>
          <w:bCs/>
          <w:color w:val="FF0000"/>
          <w:sz w:val="28"/>
          <w:szCs w:val="28"/>
        </w:rPr>
        <w:t>research paper</w:t>
      </w:r>
      <w:r w:rsidR="00186153">
        <w:rPr>
          <w:rFonts w:cs="B Nazanin"/>
          <w:b/>
          <w:bCs/>
          <w:sz w:val="28"/>
          <w:szCs w:val="28"/>
        </w:rPr>
        <w:t xml:space="preserve">/ </w:t>
      </w:r>
      <w:r w:rsidR="00186153" w:rsidRPr="00186153">
        <w:rPr>
          <w:rFonts w:cs="B Nazanin"/>
          <w:b/>
          <w:bCs/>
          <w:color w:val="FF0000"/>
          <w:sz w:val="28"/>
          <w:szCs w:val="28"/>
        </w:rPr>
        <w:t>dissertation</w:t>
      </w:r>
      <w:r w:rsidRPr="00746F68">
        <w:rPr>
          <w:rFonts w:cs="B Nazanin"/>
          <w:b/>
          <w:bCs/>
          <w:sz w:val="28"/>
          <w:szCs w:val="28"/>
        </w:rPr>
        <w:t xml:space="preserve">. Please write </w:t>
      </w:r>
      <w:r w:rsidR="00F137C5" w:rsidRPr="00746F68">
        <w:rPr>
          <w:rFonts w:cs="B Nazanin"/>
          <w:b/>
          <w:bCs/>
          <w:sz w:val="28"/>
          <w:szCs w:val="28"/>
        </w:rPr>
        <w:t>a discussion section</w:t>
      </w:r>
      <w:r w:rsidRPr="00746F68">
        <w:rPr>
          <w:rFonts w:cs="B Nazanin"/>
          <w:b/>
          <w:bCs/>
          <w:sz w:val="28"/>
          <w:szCs w:val="28"/>
        </w:rPr>
        <w:t xml:space="preserve"> for </w:t>
      </w:r>
      <w:r w:rsidRPr="00186153">
        <w:rPr>
          <w:rFonts w:cs="B Nazanin"/>
          <w:b/>
          <w:bCs/>
          <w:color w:val="FF0000"/>
          <w:sz w:val="28"/>
          <w:szCs w:val="28"/>
        </w:rPr>
        <w:t>the paper</w:t>
      </w:r>
      <w:r w:rsidR="00186153" w:rsidRPr="00186153">
        <w:rPr>
          <w:rFonts w:cs="B Nazanin"/>
          <w:b/>
          <w:bCs/>
          <w:sz w:val="28"/>
          <w:szCs w:val="28"/>
        </w:rPr>
        <w:t>/</w:t>
      </w:r>
      <w:r w:rsidR="00186153" w:rsidRPr="00186153">
        <w:rPr>
          <w:rFonts w:cs="B Nazanin"/>
          <w:b/>
          <w:bCs/>
          <w:color w:val="FF0000"/>
          <w:sz w:val="28"/>
          <w:szCs w:val="28"/>
        </w:rPr>
        <w:t xml:space="preserve"> dissertation</w:t>
      </w:r>
      <w:r w:rsidR="00186153">
        <w:rPr>
          <w:rFonts w:cs="B Nazanin"/>
          <w:b/>
          <w:bCs/>
          <w:sz w:val="28"/>
          <w:szCs w:val="28"/>
        </w:rPr>
        <w:t>.</w:t>
      </w:r>
    </w:p>
    <w:p w14:paraId="788CD171" w14:textId="77777777" w:rsidR="005668B3" w:rsidRPr="00746F68" w:rsidRDefault="005668B3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Literature review: </w:t>
      </w:r>
    </w:p>
    <w:p w14:paraId="4D4BD0DD" w14:textId="77777777" w:rsidR="005668B3" w:rsidRPr="00746F68" w:rsidRDefault="005668B3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>Results and findings:</w:t>
      </w:r>
    </w:p>
    <w:p w14:paraId="70988F04" w14:textId="77777777" w:rsidR="005668B3" w:rsidRPr="00746F68" w:rsidRDefault="005668B3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27B37967" w14:textId="77777777" w:rsidR="005668B3" w:rsidRPr="00746F68" w:rsidRDefault="005668B3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lastRenderedPageBreak/>
        <w:t xml:space="preserve">Here is title of my dissertation </w:t>
      </w:r>
      <w:r w:rsidRPr="00186153">
        <w:rPr>
          <w:rFonts w:cs="B Nazanin"/>
          <w:b/>
          <w:bCs/>
          <w:color w:val="FF0000"/>
          <w:sz w:val="28"/>
          <w:szCs w:val="28"/>
        </w:rPr>
        <w:t>" customizing traditional cities for reaching sustainable development: case of Yazd city"</w:t>
      </w:r>
      <w:r w:rsidRPr="00746F68">
        <w:rPr>
          <w:rFonts w:cs="B Nazanin"/>
          <w:b/>
          <w:bCs/>
          <w:sz w:val="28"/>
          <w:szCs w:val="28"/>
        </w:rPr>
        <w:t xml:space="preserve">, please suggest me some related goals and questions. </w:t>
      </w:r>
    </w:p>
    <w:p w14:paraId="2B451C17" w14:textId="77777777" w:rsidR="005668B3" w:rsidRPr="00746F68" w:rsidRDefault="005668B3" w:rsidP="0026226E">
      <w:pPr>
        <w:bidi w:val="0"/>
        <w:jc w:val="lowKashida"/>
        <w:rPr>
          <w:rFonts w:cs="B Nazanin"/>
          <w:b/>
          <w:bCs/>
          <w:sz w:val="28"/>
          <w:szCs w:val="28"/>
          <w:rtl/>
        </w:rPr>
      </w:pPr>
    </w:p>
    <w:p w14:paraId="155376A0" w14:textId="19980513" w:rsidR="002A44FD" w:rsidRPr="00746F68" w:rsidRDefault="002A44FD" w:rsidP="0026226E">
      <w:pPr>
        <w:bidi w:val="0"/>
        <w:jc w:val="lowKashida"/>
        <w:rPr>
          <w:rFonts w:cs="B Nazanin"/>
          <w:b/>
          <w:bCs/>
          <w:sz w:val="28"/>
          <w:szCs w:val="28"/>
        </w:rPr>
        <w:pPrChange w:id="0" w:author="SS" w:date="2023-11-26T21:03:00Z">
          <w:pPr>
            <w:jc w:val="right"/>
          </w:pPr>
        </w:pPrChange>
      </w:pPr>
      <w:r w:rsidRPr="00746F68">
        <w:rPr>
          <w:rFonts w:cs="B Nazanin"/>
          <w:b/>
          <w:bCs/>
          <w:sz w:val="28"/>
          <w:szCs w:val="28"/>
        </w:rPr>
        <w:t xml:space="preserve">Here is title of my dissertation </w:t>
      </w:r>
      <w:r w:rsidRPr="00186153">
        <w:rPr>
          <w:rFonts w:cs="B Nazanin"/>
          <w:b/>
          <w:bCs/>
          <w:color w:val="FF0000"/>
          <w:sz w:val="28"/>
          <w:szCs w:val="28"/>
        </w:rPr>
        <w:t>" customizing traditional cities for reaching sustainable development: case of Yazd city"</w:t>
      </w:r>
      <w:r w:rsidRPr="00746F68">
        <w:rPr>
          <w:rFonts w:cs="B Nazanin"/>
          <w:b/>
          <w:bCs/>
          <w:sz w:val="28"/>
          <w:szCs w:val="28"/>
        </w:rPr>
        <w:t xml:space="preserve">, write a 6 paragraphs problem statement including explaining about general topic, specific topic, importance of specific topic, history of topic and former solution, </w:t>
      </w:r>
      <w:ins w:id="1" w:author="SS" w:date="2023-11-26T21:03:00Z">
        <w:r w:rsidR="003B27AC" w:rsidRPr="00746F68">
          <w:rPr>
            <w:rFonts w:cs="B Nazanin"/>
            <w:b/>
            <w:bCs/>
            <w:sz w:val="28"/>
            <w:szCs w:val="28"/>
          </w:rPr>
          <w:t xml:space="preserve">theoretical gap, and our new solution. </w:t>
        </w:r>
      </w:ins>
    </w:p>
    <w:p w14:paraId="3DFA8A8D" w14:textId="77777777" w:rsidR="002A44FD" w:rsidRPr="00746F68" w:rsidRDefault="002A44FD" w:rsidP="0026226E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7807653E" w14:textId="77777777" w:rsidR="003B27AC" w:rsidRPr="00746F68" w:rsidRDefault="003B27AC" w:rsidP="0026226E">
      <w:pPr>
        <w:bidi w:val="0"/>
        <w:jc w:val="lowKashida"/>
        <w:rPr>
          <w:ins w:id="2" w:author="SS" w:date="2023-11-26T21:03:00Z"/>
          <w:rFonts w:cs="B Nazanin"/>
          <w:b/>
          <w:bCs/>
          <w:sz w:val="28"/>
          <w:szCs w:val="28"/>
        </w:rPr>
      </w:pPr>
      <w:ins w:id="3" w:author="SS" w:date="2023-11-26T21:03:00Z">
        <w:r w:rsidRPr="00746F68">
          <w:rPr>
            <w:rFonts w:cs="B Nazanin"/>
            <w:b/>
            <w:bCs/>
            <w:sz w:val="28"/>
            <w:szCs w:val="28"/>
          </w:rPr>
          <w:t>Here is the results and findings section of my research paper, please analyze and interpret it to write discussion and conclusion sections:</w:t>
        </w:r>
      </w:ins>
    </w:p>
    <w:p w14:paraId="4EC3F655" w14:textId="0F55BEAF" w:rsidR="003B27AC" w:rsidRPr="00746F68" w:rsidRDefault="003B27AC" w:rsidP="0026226E">
      <w:pPr>
        <w:bidi w:val="0"/>
        <w:jc w:val="lowKashida"/>
        <w:rPr>
          <w:ins w:id="4" w:author="SS" w:date="2023-11-26T21:03:00Z"/>
          <w:rFonts w:cs="B Nazanin" w:hint="cs"/>
          <w:b/>
          <w:bCs/>
          <w:sz w:val="28"/>
          <w:szCs w:val="28"/>
          <w:rtl/>
        </w:rPr>
      </w:pPr>
    </w:p>
    <w:p w14:paraId="4ECDE9A1" w14:textId="77777777" w:rsidR="003B27AC" w:rsidRPr="00746F68" w:rsidRDefault="0075150D" w:rsidP="0075150D">
      <w:pPr>
        <w:rPr>
          <w:ins w:id="5" w:author="SS" w:date="2023-11-26T21:03:00Z"/>
          <w:rFonts w:cs="B Nazanin" w:hint="cs"/>
          <w:b/>
          <w:bCs/>
          <w:sz w:val="28"/>
          <w:szCs w:val="28"/>
          <w:rtl/>
        </w:rPr>
      </w:pPr>
      <w:ins w:id="6" w:author="SS" w:date="2023-11-26T21:03:00Z">
        <w:r w:rsidRPr="00746F68">
          <w:rPr>
            <w:rFonts w:cs="B Nazanin" w:hint="cs"/>
            <w:b/>
            <w:bCs/>
            <w:sz w:val="28"/>
            <w:szCs w:val="28"/>
            <w:rtl/>
          </w:rPr>
          <w:t xml:space="preserve">پیدا </w:t>
        </w:r>
        <w:r w:rsidR="004A13E2" w:rsidRPr="00746F68">
          <w:rPr>
            <w:rFonts w:cs="B Nazanin" w:hint="cs"/>
            <w:b/>
            <w:bCs/>
            <w:sz w:val="28"/>
            <w:szCs w:val="28"/>
            <w:rtl/>
          </w:rPr>
          <w:t>کردن ژورنال</w:t>
        </w:r>
      </w:ins>
    </w:p>
    <w:p w14:paraId="4C889BA8" w14:textId="5AB48B18" w:rsidR="004A13E2" w:rsidRDefault="004A13E2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  <w:ins w:id="7" w:author="SS" w:date="2023-11-26T21:03:00Z">
        <w:r w:rsidRPr="00746F68">
          <w:rPr>
            <w:rFonts w:cs="B Nazanin"/>
            <w:b/>
            <w:bCs/>
            <w:sz w:val="28"/>
            <w:szCs w:val="28"/>
          </w:rPr>
          <w:t xml:space="preserve">I am </w:t>
        </w:r>
        <w:r w:rsidRPr="00186153">
          <w:rPr>
            <w:rFonts w:cs="B Nazanin"/>
            <w:b/>
            <w:bCs/>
            <w:color w:val="FF0000"/>
            <w:sz w:val="28"/>
            <w:szCs w:val="28"/>
          </w:rPr>
          <w:t xml:space="preserve">an urban planning </w:t>
        </w:r>
        <w:r w:rsidRPr="00746F68">
          <w:rPr>
            <w:rFonts w:cs="B Nazanin"/>
            <w:b/>
            <w:bCs/>
            <w:sz w:val="28"/>
            <w:szCs w:val="28"/>
          </w:rPr>
          <w:t xml:space="preserve">student. I have written a research paper about </w:t>
        </w:r>
        <w:r w:rsidRPr="00186153">
          <w:rPr>
            <w:rFonts w:cs="B Nazanin"/>
            <w:b/>
            <w:bCs/>
            <w:color w:val="FF0000"/>
            <w:sz w:val="28"/>
            <w:szCs w:val="28"/>
          </w:rPr>
          <w:t>resilient cities</w:t>
        </w:r>
        <w:r w:rsidRPr="00746F68">
          <w:rPr>
            <w:rFonts w:cs="B Nazanin"/>
            <w:b/>
            <w:bCs/>
            <w:sz w:val="28"/>
            <w:szCs w:val="28"/>
          </w:rPr>
          <w:t xml:space="preserve">. Please tell me 7 journals that have both ISI </w:t>
        </w:r>
      </w:ins>
      <w:r w:rsidR="00186153">
        <w:rPr>
          <w:rFonts w:cs="B Nazanin"/>
          <w:b/>
          <w:bCs/>
          <w:sz w:val="28"/>
          <w:szCs w:val="28"/>
        </w:rPr>
        <w:t>JCR,</w:t>
      </w:r>
      <w:ins w:id="8" w:author="SS" w:date="2023-11-26T21:03:00Z">
        <w:r w:rsidRPr="00746F68">
          <w:rPr>
            <w:rFonts w:cs="B Nazanin"/>
            <w:b/>
            <w:bCs/>
            <w:sz w:val="28"/>
            <w:szCs w:val="28"/>
          </w:rPr>
          <w:t xml:space="preserve"> and Scopus indices with no APC. </w:t>
        </w:r>
      </w:ins>
    </w:p>
    <w:p w14:paraId="5B48EC29" w14:textId="77777777" w:rsidR="00186153" w:rsidRPr="00746F68" w:rsidRDefault="00186153" w:rsidP="00186153">
      <w:pPr>
        <w:bidi w:val="0"/>
        <w:jc w:val="lowKashida"/>
        <w:rPr>
          <w:ins w:id="9" w:author="SS" w:date="2023-11-26T21:03:00Z"/>
          <w:rFonts w:cs="B Nazanin"/>
          <w:b/>
          <w:bCs/>
          <w:sz w:val="28"/>
          <w:szCs w:val="28"/>
        </w:rPr>
      </w:pPr>
    </w:p>
    <w:p w14:paraId="2FC85187" w14:textId="77777777" w:rsidR="004A13E2" w:rsidRPr="00746F68" w:rsidRDefault="004A13E2" w:rsidP="004A13E2">
      <w:pPr>
        <w:rPr>
          <w:ins w:id="10" w:author="SS" w:date="2023-11-26T21:03:00Z"/>
          <w:rFonts w:cs="B Nazanin" w:hint="cs"/>
          <w:b/>
          <w:bCs/>
          <w:sz w:val="28"/>
          <w:szCs w:val="28"/>
          <w:rtl/>
        </w:rPr>
      </w:pPr>
      <w:ins w:id="11" w:author="SS" w:date="2023-11-26T21:03:00Z">
        <w:r w:rsidRPr="00746F68">
          <w:rPr>
            <w:rFonts w:cs="B Nazanin" w:hint="cs"/>
            <w:b/>
            <w:bCs/>
            <w:sz w:val="28"/>
            <w:szCs w:val="28"/>
            <w:rtl/>
          </w:rPr>
          <w:t>نوشتن ایمیل</w:t>
        </w:r>
      </w:ins>
    </w:p>
    <w:p w14:paraId="32EC6530" w14:textId="5BD6F4B4" w:rsidR="004A13E2" w:rsidRPr="00746F68" w:rsidRDefault="004A13E2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  <w:ins w:id="12" w:author="SS" w:date="2023-11-26T21:03:00Z">
        <w:r w:rsidRPr="00746F68">
          <w:rPr>
            <w:rFonts w:cs="B Nazanin"/>
            <w:b/>
            <w:bCs/>
            <w:sz w:val="28"/>
            <w:szCs w:val="28"/>
          </w:rPr>
          <w:t xml:space="preserve">I want to talk with a professor regarding </w:t>
        </w:r>
      </w:ins>
      <w:r w:rsidR="00EF12FF" w:rsidRPr="00746F68">
        <w:rPr>
          <w:rFonts w:cs="B Nazanin"/>
          <w:b/>
          <w:bCs/>
          <w:sz w:val="28"/>
          <w:szCs w:val="28"/>
        </w:rPr>
        <w:t xml:space="preserve">applying for a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>ma</w:t>
      </w:r>
      <w:r w:rsidR="00A22E99" w:rsidRPr="00B70435">
        <w:rPr>
          <w:rFonts w:cs="B Nazanin"/>
          <w:b/>
          <w:bCs/>
          <w:color w:val="FF0000"/>
          <w:sz w:val="28"/>
          <w:szCs w:val="28"/>
        </w:rPr>
        <w:t>s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>te</w:t>
      </w:r>
      <w:r w:rsidR="00EF12FF" w:rsidRPr="00746F68">
        <w:rPr>
          <w:rFonts w:cs="B Nazanin"/>
          <w:b/>
          <w:bCs/>
          <w:sz w:val="28"/>
          <w:szCs w:val="28"/>
        </w:rPr>
        <w:t xml:space="preserve">r/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 xml:space="preserve">Ph.D. </w:t>
      </w:r>
      <w:r w:rsidR="00EF12FF" w:rsidRPr="00746F68">
        <w:rPr>
          <w:rFonts w:cs="B Nazanin"/>
          <w:b/>
          <w:bCs/>
          <w:sz w:val="28"/>
          <w:szCs w:val="28"/>
        </w:rPr>
        <w:t xml:space="preserve">position in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 xml:space="preserve">urban planning </w:t>
      </w:r>
      <w:r w:rsidR="00EF12FF" w:rsidRPr="00746F68">
        <w:rPr>
          <w:rFonts w:cs="B Nazanin"/>
          <w:b/>
          <w:bCs/>
          <w:sz w:val="28"/>
          <w:szCs w:val="28"/>
        </w:rPr>
        <w:t xml:space="preserve">at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>Cambridge</w:t>
      </w:r>
      <w:r w:rsidR="00EF12FF" w:rsidRPr="00746F68">
        <w:rPr>
          <w:rFonts w:cs="B Nazanin"/>
          <w:b/>
          <w:bCs/>
          <w:sz w:val="28"/>
          <w:szCs w:val="28"/>
        </w:rPr>
        <w:t xml:space="preserve"> university. Please write me the best email that you can. My name is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 xml:space="preserve">Erfan pakzad </w:t>
      </w:r>
      <w:r w:rsidR="00EF12FF" w:rsidRPr="00746F68">
        <w:rPr>
          <w:rFonts w:cs="B Nazanin"/>
          <w:b/>
          <w:bCs/>
          <w:sz w:val="28"/>
          <w:szCs w:val="28"/>
        </w:rPr>
        <w:t xml:space="preserve">and professor's name is </w:t>
      </w:r>
      <w:r w:rsidR="00EF12FF" w:rsidRPr="00B70435">
        <w:rPr>
          <w:rFonts w:cs="B Nazanin"/>
          <w:b/>
          <w:bCs/>
          <w:color w:val="FF0000"/>
          <w:sz w:val="28"/>
          <w:szCs w:val="28"/>
        </w:rPr>
        <w:t>Robert Downer</w:t>
      </w:r>
      <w:r w:rsidR="00EF12FF" w:rsidRPr="00746F68">
        <w:rPr>
          <w:rFonts w:cs="B Nazanin"/>
          <w:b/>
          <w:bCs/>
          <w:sz w:val="28"/>
          <w:szCs w:val="28"/>
        </w:rPr>
        <w:t xml:space="preserve">. </w:t>
      </w:r>
    </w:p>
    <w:p w14:paraId="315A68C6" w14:textId="747242AD" w:rsidR="00EF12FF" w:rsidRPr="00746F68" w:rsidRDefault="00EF12FF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5E74E361" w14:textId="4B23E3FD" w:rsidR="00EF12FF" w:rsidRPr="00746F68" w:rsidRDefault="00EF12FF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>I have sent my research paper to a journal named "</w:t>
      </w:r>
      <w:r w:rsidRPr="00B70435">
        <w:rPr>
          <w:rFonts w:cs="B Nazanin"/>
          <w:b/>
          <w:bCs/>
          <w:color w:val="FF0000"/>
          <w:sz w:val="28"/>
          <w:szCs w:val="28"/>
        </w:rPr>
        <w:t>cities</w:t>
      </w:r>
      <w:r w:rsidRPr="00746F68">
        <w:rPr>
          <w:rFonts w:cs="B Nazanin"/>
          <w:b/>
          <w:bCs/>
          <w:sz w:val="28"/>
          <w:szCs w:val="28"/>
        </w:rPr>
        <w:t xml:space="preserve">" and they did not do any action regarding </w:t>
      </w:r>
      <w:r w:rsidR="00A22E99" w:rsidRPr="00746F68">
        <w:rPr>
          <w:rFonts w:cs="B Nazanin"/>
          <w:b/>
          <w:bCs/>
          <w:sz w:val="28"/>
          <w:szCs w:val="28"/>
        </w:rPr>
        <w:t xml:space="preserve">editorial or reviewing process. Please write an email to accelerate the process by editor. </w:t>
      </w:r>
    </w:p>
    <w:p w14:paraId="3AEE3AD3" w14:textId="6053894A" w:rsidR="00A22E99" w:rsidRPr="00746F68" w:rsidRDefault="00A22E99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</w:p>
    <w:p w14:paraId="7FC6D783" w14:textId="659D9A23" w:rsidR="00A22E99" w:rsidRPr="00746F68" w:rsidRDefault="00A22E99" w:rsidP="00186153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have sent my paper to a journal that charges accepted papers. Please write me an email to ask them to waive the whole cost. </w:t>
      </w:r>
    </w:p>
    <w:p w14:paraId="6A2F23CD" w14:textId="2D7D6FAD" w:rsidR="00A22E99" w:rsidRPr="00746F68" w:rsidRDefault="00A22E99" w:rsidP="004A13E2">
      <w:pPr>
        <w:jc w:val="right"/>
        <w:rPr>
          <w:rFonts w:cs="B Nazanin"/>
          <w:b/>
          <w:bCs/>
          <w:sz w:val="28"/>
          <w:szCs w:val="28"/>
        </w:rPr>
      </w:pPr>
    </w:p>
    <w:p w14:paraId="28D66E87" w14:textId="12FB9115" w:rsidR="00A22E99" w:rsidRPr="00746F68" w:rsidRDefault="00A22E99" w:rsidP="002C3C7C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lastRenderedPageBreak/>
        <w:t>داوری و بررسی مقاله:</w:t>
      </w:r>
    </w:p>
    <w:p w14:paraId="1E3821D7" w14:textId="77777777" w:rsidR="002C3C7C" w:rsidRPr="00746F68" w:rsidRDefault="00A22E99" w:rsidP="00B70435">
      <w:pPr>
        <w:bidi w:val="0"/>
        <w:jc w:val="lowKashida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Here is my </w:t>
      </w:r>
      <w:r w:rsidRPr="00B70435">
        <w:rPr>
          <w:rFonts w:cs="B Nazanin"/>
          <w:b/>
          <w:bCs/>
          <w:color w:val="FF0000"/>
          <w:sz w:val="28"/>
          <w:szCs w:val="28"/>
        </w:rPr>
        <w:t>research paper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B70435">
        <w:rPr>
          <w:rFonts w:cs="B Nazanin"/>
          <w:b/>
          <w:bCs/>
          <w:color w:val="FF0000"/>
          <w:sz w:val="28"/>
          <w:szCs w:val="28"/>
        </w:rPr>
        <w:t>introduction section of my research paper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B70435">
        <w:rPr>
          <w:rFonts w:cs="B Nazanin"/>
          <w:b/>
          <w:bCs/>
          <w:color w:val="FF0000"/>
          <w:sz w:val="28"/>
          <w:szCs w:val="28"/>
        </w:rPr>
        <w:t>my dissertation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B70435">
        <w:rPr>
          <w:rFonts w:cs="B Nazanin"/>
          <w:b/>
          <w:bCs/>
          <w:color w:val="FF0000"/>
          <w:sz w:val="28"/>
          <w:szCs w:val="28"/>
        </w:rPr>
        <w:t>results section of my dissertation</w:t>
      </w:r>
      <w:r w:rsidRPr="00746F68">
        <w:rPr>
          <w:rFonts w:cs="B Nazanin"/>
          <w:b/>
          <w:bCs/>
          <w:sz w:val="28"/>
          <w:szCs w:val="28"/>
        </w:rPr>
        <w:t xml:space="preserve">/ </w:t>
      </w:r>
      <w:r w:rsidRPr="00B70435">
        <w:rPr>
          <w:rFonts w:cs="B Nazanin"/>
          <w:b/>
          <w:bCs/>
          <w:color w:val="FF0000"/>
          <w:sz w:val="28"/>
          <w:szCs w:val="28"/>
        </w:rPr>
        <w:t>my proposal for dissertation</w:t>
      </w:r>
      <w:r w:rsidRPr="00746F68">
        <w:rPr>
          <w:rFonts w:cs="B Nazanin"/>
          <w:b/>
          <w:bCs/>
          <w:sz w:val="28"/>
          <w:szCs w:val="28"/>
        </w:rPr>
        <w:t xml:space="preserve">, please kindly review it like a professor in </w:t>
      </w:r>
      <w:r w:rsidRPr="00B70435">
        <w:rPr>
          <w:rFonts w:cs="B Nazanin"/>
          <w:b/>
          <w:bCs/>
          <w:color w:val="FF0000"/>
          <w:sz w:val="28"/>
          <w:szCs w:val="28"/>
        </w:rPr>
        <w:t>urban planning</w:t>
      </w:r>
      <w:r w:rsidRPr="00746F68">
        <w:rPr>
          <w:rFonts w:cs="B Nazanin"/>
          <w:b/>
          <w:bCs/>
          <w:sz w:val="28"/>
          <w:szCs w:val="28"/>
        </w:rPr>
        <w:t>, tell me its weaknesses and suggest me some a</w:t>
      </w:r>
      <w:r w:rsidR="002C3C7C" w:rsidRPr="00746F68">
        <w:rPr>
          <w:rFonts w:cs="B Nazanin"/>
          <w:b/>
          <w:bCs/>
          <w:sz w:val="28"/>
          <w:szCs w:val="28"/>
        </w:rPr>
        <w:t>dvice to make it better.</w:t>
      </w:r>
    </w:p>
    <w:p w14:paraId="710FD36A" w14:textId="77777777" w:rsidR="002C3C7C" w:rsidRPr="00746F68" w:rsidRDefault="002C3C7C" w:rsidP="00A22E99">
      <w:pPr>
        <w:jc w:val="right"/>
        <w:rPr>
          <w:rFonts w:cs="B Nazanin"/>
          <w:b/>
          <w:bCs/>
          <w:sz w:val="28"/>
          <w:szCs w:val="28"/>
        </w:rPr>
      </w:pPr>
    </w:p>
    <w:p w14:paraId="5027D87F" w14:textId="34DA9BDD" w:rsidR="00A22E99" w:rsidRPr="00746F68" w:rsidRDefault="002C3C7C" w:rsidP="002C3C7C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پوزیشن یابی برای اپلای:</w:t>
      </w:r>
    </w:p>
    <w:p w14:paraId="419A3B10" w14:textId="463071AC" w:rsidR="002C3C7C" w:rsidRPr="00746F68" w:rsidRDefault="002C3C7C" w:rsidP="002C3C7C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am </w:t>
      </w:r>
      <w:r w:rsidRPr="00B70435">
        <w:rPr>
          <w:rFonts w:cs="B Nazanin"/>
          <w:b/>
          <w:bCs/>
          <w:color w:val="FF0000"/>
          <w:sz w:val="28"/>
          <w:szCs w:val="28"/>
        </w:rPr>
        <w:t>an urban planner</w:t>
      </w:r>
      <w:r w:rsidRPr="00746F68">
        <w:rPr>
          <w:rFonts w:cs="B Nazanin"/>
          <w:b/>
          <w:bCs/>
          <w:sz w:val="28"/>
          <w:szCs w:val="28"/>
        </w:rPr>
        <w:t xml:space="preserve">. Please give me list of universities </w:t>
      </w:r>
      <w:r w:rsidRPr="00B70435">
        <w:rPr>
          <w:rFonts w:cs="B Nazanin"/>
          <w:b/>
          <w:bCs/>
          <w:color w:val="FF0000"/>
          <w:sz w:val="28"/>
          <w:szCs w:val="28"/>
        </w:rPr>
        <w:t>in Denmark</w:t>
      </w:r>
      <w:r w:rsidRPr="00746F68">
        <w:rPr>
          <w:rFonts w:cs="B Nazanin"/>
          <w:b/>
          <w:bCs/>
          <w:sz w:val="28"/>
          <w:szCs w:val="28"/>
        </w:rPr>
        <w:t xml:space="preserve">, which have </w:t>
      </w:r>
      <w:r w:rsidRPr="00B70435">
        <w:rPr>
          <w:rFonts w:cs="B Nazanin"/>
          <w:b/>
          <w:bCs/>
          <w:color w:val="FF0000"/>
          <w:sz w:val="28"/>
          <w:szCs w:val="28"/>
        </w:rPr>
        <w:t>full fund Ph.D.</w:t>
      </w:r>
      <w:r w:rsidRPr="00B70435">
        <w:rPr>
          <w:rFonts w:cs="B Nazanin"/>
          <w:b/>
          <w:bCs/>
          <w:sz w:val="28"/>
          <w:szCs w:val="28"/>
        </w:rPr>
        <w:t>/</w:t>
      </w:r>
      <w:r w:rsidRPr="00B70435">
        <w:rPr>
          <w:rFonts w:cs="B Nazanin"/>
          <w:b/>
          <w:bCs/>
          <w:color w:val="FF0000"/>
          <w:sz w:val="28"/>
          <w:szCs w:val="28"/>
        </w:rPr>
        <w:t>master</w:t>
      </w:r>
      <w:r w:rsidRPr="00B70435">
        <w:rPr>
          <w:rFonts w:cs="B Nazanin"/>
          <w:b/>
          <w:bCs/>
          <w:sz w:val="28"/>
          <w:szCs w:val="28"/>
        </w:rPr>
        <w:t>/</w:t>
      </w:r>
      <w:r w:rsidRPr="00B70435">
        <w:rPr>
          <w:rFonts w:cs="B Nazanin"/>
          <w:b/>
          <w:bCs/>
          <w:color w:val="FF0000"/>
          <w:sz w:val="28"/>
          <w:szCs w:val="28"/>
        </w:rPr>
        <w:t xml:space="preserve"> postdoc </w:t>
      </w:r>
      <w:r w:rsidRPr="00746F68">
        <w:rPr>
          <w:rFonts w:cs="B Nazanin"/>
          <w:b/>
          <w:bCs/>
          <w:sz w:val="28"/>
          <w:szCs w:val="28"/>
        </w:rPr>
        <w:t xml:space="preserve">programs to apply. </w:t>
      </w:r>
    </w:p>
    <w:p w14:paraId="68A82E76" w14:textId="170B5DBB" w:rsidR="002C3C7C" w:rsidRPr="00746F68" w:rsidRDefault="002C3C7C" w:rsidP="00A22E99">
      <w:pPr>
        <w:jc w:val="right"/>
        <w:rPr>
          <w:rFonts w:cs="B Nazanin"/>
          <w:b/>
          <w:bCs/>
          <w:sz w:val="28"/>
          <w:szCs w:val="28"/>
        </w:rPr>
      </w:pPr>
    </w:p>
    <w:p w14:paraId="579E061E" w14:textId="580C4B54" w:rsidR="00B70435" w:rsidRPr="00746F68" w:rsidRDefault="002C3C7C" w:rsidP="00B70435">
      <w:pPr>
        <w:rPr>
          <w:rFonts w:cs="B Nazanin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کارهای متفرقه:</w:t>
      </w:r>
    </w:p>
    <w:p w14:paraId="5655D354" w14:textId="0E945BFB" w:rsidR="00A5527E" w:rsidRPr="00746F68" w:rsidRDefault="00A5527E" w:rsidP="002C3C7C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دسترسی به اطلاعات یک کتاب:</w:t>
      </w:r>
    </w:p>
    <w:p w14:paraId="6C995DB5" w14:textId="61EDF291" w:rsidR="00A5527E" w:rsidRPr="00746F68" w:rsidRDefault="00A5527E" w:rsidP="00A5527E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tell me about </w:t>
      </w:r>
      <w:r w:rsidRPr="00B70435">
        <w:rPr>
          <w:rFonts w:cs="B Nazanin"/>
          <w:b/>
          <w:bCs/>
          <w:color w:val="FF0000"/>
          <w:sz w:val="28"/>
          <w:szCs w:val="28"/>
        </w:rPr>
        <w:t>quantum</w:t>
      </w:r>
      <w:r w:rsidRPr="00746F68">
        <w:rPr>
          <w:rFonts w:cs="B Nazanin"/>
          <w:b/>
          <w:bCs/>
          <w:sz w:val="28"/>
          <w:szCs w:val="28"/>
        </w:rPr>
        <w:t>. Use "</w:t>
      </w:r>
      <w:r w:rsidRPr="00B70435">
        <w:rPr>
          <w:rFonts w:cs="B Nazanin"/>
          <w:b/>
          <w:bCs/>
          <w:color w:val="FF0000"/>
          <w:sz w:val="28"/>
          <w:szCs w:val="28"/>
        </w:rPr>
        <w:t>theory of everything</w:t>
      </w:r>
      <w:r w:rsidRPr="00746F68">
        <w:rPr>
          <w:rFonts w:cs="B Nazanin"/>
          <w:b/>
          <w:bCs/>
          <w:sz w:val="28"/>
          <w:szCs w:val="28"/>
        </w:rPr>
        <w:t xml:space="preserve">" by </w:t>
      </w:r>
      <w:r w:rsidRPr="00B70435">
        <w:rPr>
          <w:rFonts w:cs="B Nazanin"/>
          <w:b/>
          <w:bCs/>
          <w:color w:val="FF0000"/>
          <w:sz w:val="28"/>
          <w:szCs w:val="28"/>
        </w:rPr>
        <w:t>Steven Hawking</w:t>
      </w:r>
      <w:r w:rsidRPr="00746F68">
        <w:rPr>
          <w:rFonts w:cs="B Nazanin"/>
          <w:b/>
          <w:bCs/>
          <w:sz w:val="28"/>
          <w:szCs w:val="28"/>
        </w:rPr>
        <w:t>. Then translate it into Persian.</w:t>
      </w:r>
    </w:p>
    <w:p w14:paraId="0E01BD8D" w14:textId="67E8B7AE" w:rsidR="00A5527E" w:rsidRPr="00746F68" w:rsidRDefault="00A5527E" w:rsidP="00A5527E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نوشتن برنامه روزانه:</w:t>
      </w:r>
    </w:p>
    <w:p w14:paraId="65DB7AEE" w14:textId="01F68CB9" w:rsidR="00A5527E" w:rsidRPr="00746F68" w:rsidRDefault="00A5527E" w:rsidP="00B70435">
      <w:pPr>
        <w:jc w:val="right"/>
        <w:rPr>
          <w:ins w:id="13" w:author="SS" w:date="2023-11-26T21:03:00Z"/>
          <w:rFonts w:cs="B Nazanin" w:hint="cs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need a routine to live. I work from </w:t>
      </w:r>
      <w:r w:rsidRPr="00B70435">
        <w:rPr>
          <w:rFonts w:cs="B Nazanin"/>
          <w:b/>
          <w:bCs/>
          <w:color w:val="FF0000"/>
          <w:sz w:val="28"/>
          <w:szCs w:val="28"/>
        </w:rPr>
        <w:t>8 to 14</w:t>
      </w:r>
      <w:r w:rsidRPr="00746F68">
        <w:rPr>
          <w:rFonts w:cs="B Nazanin"/>
          <w:b/>
          <w:bCs/>
          <w:sz w:val="28"/>
          <w:szCs w:val="28"/>
        </w:rPr>
        <w:t xml:space="preserve">, I have </w:t>
      </w:r>
      <w:r w:rsidRPr="00B70435">
        <w:rPr>
          <w:rFonts w:cs="B Nazanin"/>
          <w:b/>
          <w:bCs/>
          <w:color w:val="FF0000"/>
          <w:sz w:val="28"/>
          <w:szCs w:val="28"/>
        </w:rPr>
        <w:t xml:space="preserve">to learn English for </w:t>
      </w:r>
      <w:r w:rsidR="00B70435" w:rsidRPr="00B70435">
        <w:rPr>
          <w:rFonts w:cs="B Nazanin"/>
          <w:b/>
          <w:bCs/>
          <w:color w:val="FF0000"/>
          <w:sz w:val="28"/>
          <w:szCs w:val="28"/>
        </w:rPr>
        <w:t xml:space="preserve">IELTES </w:t>
      </w:r>
      <w:r w:rsidRPr="00B70435">
        <w:rPr>
          <w:rFonts w:cs="B Nazanin"/>
          <w:b/>
          <w:bCs/>
          <w:color w:val="FF0000"/>
          <w:sz w:val="28"/>
          <w:szCs w:val="28"/>
        </w:rPr>
        <w:t>test</w:t>
      </w:r>
      <w:r w:rsidRPr="00746F68">
        <w:rPr>
          <w:rFonts w:cs="B Nazanin"/>
          <w:b/>
          <w:bCs/>
          <w:sz w:val="28"/>
          <w:szCs w:val="28"/>
        </w:rPr>
        <w:t xml:space="preserve">, </w:t>
      </w:r>
      <w:r w:rsidRPr="00B70435">
        <w:rPr>
          <w:rFonts w:cs="B Nazanin"/>
          <w:b/>
          <w:bCs/>
          <w:color w:val="FF0000"/>
          <w:sz w:val="28"/>
          <w:szCs w:val="28"/>
        </w:rPr>
        <w:t>I must do my disserta</w:t>
      </w:r>
      <w:r w:rsidR="00B70435" w:rsidRPr="00B70435">
        <w:rPr>
          <w:rFonts w:cs="B Nazanin"/>
          <w:b/>
          <w:bCs/>
          <w:color w:val="FF0000"/>
          <w:sz w:val="28"/>
          <w:szCs w:val="28"/>
        </w:rPr>
        <w:t>t</w:t>
      </w:r>
      <w:r w:rsidRPr="00B70435">
        <w:rPr>
          <w:rFonts w:cs="B Nazanin"/>
          <w:b/>
          <w:bCs/>
          <w:color w:val="FF0000"/>
          <w:sz w:val="28"/>
          <w:szCs w:val="28"/>
        </w:rPr>
        <w:t>ion</w:t>
      </w:r>
      <w:r w:rsidRPr="00746F68">
        <w:rPr>
          <w:rFonts w:cs="B Nazanin"/>
          <w:b/>
          <w:bCs/>
          <w:sz w:val="28"/>
          <w:szCs w:val="28"/>
        </w:rPr>
        <w:t xml:space="preserve">, and I need to </w:t>
      </w:r>
      <w:r w:rsidRPr="00B70435">
        <w:rPr>
          <w:rFonts w:cs="B Nazanin"/>
          <w:b/>
          <w:bCs/>
          <w:color w:val="FF0000"/>
          <w:sz w:val="28"/>
          <w:szCs w:val="28"/>
        </w:rPr>
        <w:t>go to Gym</w:t>
      </w:r>
      <w:r w:rsidRPr="00746F68">
        <w:rPr>
          <w:rFonts w:cs="B Nazanin"/>
          <w:b/>
          <w:bCs/>
          <w:sz w:val="28"/>
          <w:szCs w:val="28"/>
        </w:rPr>
        <w:t xml:space="preserve">. </w:t>
      </w:r>
    </w:p>
    <w:p w14:paraId="5E59C9D3" w14:textId="7D9A4A10" w:rsidR="00D80827" w:rsidRPr="00746F68" w:rsidRDefault="00D80827" w:rsidP="00B70435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نوشتن یک کتاب یا یک فصل:</w:t>
      </w:r>
    </w:p>
    <w:p w14:paraId="43A711A7" w14:textId="77777777" w:rsidR="00D80827" w:rsidRPr="00746F68" w:rsidRDefault="00D80827" w:rsidP="00D80827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I should write a book about </w:t>
      </w:r>
      <w:r w:rsidRPr="00B70435">
        <w:rPr>
          <w:rFonts w:cs="B Nazanin"/>
          <w:b/>
          <w:bCs/>
          <w:color w:val="FF0000"/>
          <w:sz w:val="28"/>
          <w:szCs w:val="28"/>
        </w:rPr>
        <w:t>resilient city in Iran</w:t>
      </w:r>
      <w:r w:rsidRPr="00746F68">
        <w:rPr>
          <w:rFonts w:cs="B Nazanin"/>
          <w:b/>
          <w:bCs/>
          <w:sz w:val="28"/>
          <w:szCs w:val="28"/>
        </w:rPr>
        <w:t xml:space="preserve">. Please suggest me a title for the book and </w:t>
      </w:r>
      <w:r w:rsidRPr="00B70435">
        <w:rPr>
          <w:rFonts w:cs="B Nazanin"/>
          <w:b/>
          <w:bCs/>
          <w:color w:val="FF0000"/>
          <w:sz w:val="28"/>
          <w:szCs w:val="28"/>
        </w:rPr>
        <w:t xml:space="preserve">12 </w:t>
      </w:r>
      <w:r w:rsidRPr="00746F68">
        <w:rPr>
          <w:rFonts w:cs="B Nazanin"/>
          <w:b/>
          <w:bCs/>
          <w:sz w:val="28"/>
          <w:szCs w:val="28"/>
        </w:rPr>
        <w:t>subtitles for each chapter.</w:t>
      </w:r>
    </w:p>
    <w:p w14:paraId="6BAB6C9F" w14:textId="0C965D90" w:rsidR="00D80827" w:rsidRPr="00746F68" w:rsidRDefault="00D80827" w:rsidP="00D80827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Please write me </w:t>
      </w:r>
      <w:r w:rsidRPr="00B70435">
        <w:rPr>
          <w:rFonts w:cs="B Nazanin"/>
          <w:b/>
          <w:bCs/>
          <w:color w:val="FF0000"/>
          <w:sz w:val="28"/>
          <w:szCs w:val="28"/>
        </w:rPr>
        <w:t>an 800</w:t>
      </w:r>
      <w:r w:rsidRPr="00746F68">
        <w:rPr>
          <w:rFonts w:cs="B Nazanin"/>
          <w:b/>
          <w:bCs/>
          <w:sz w:val="28"/>
          <w:szCs w:val="28"/>
        </w:rPr>
        <w:t xml:space="preserve"> words chapter about </w:t>
      </w:r>
      <w:r w:rsidRPr="008E3585">
        <w:rPr>
          <w:rFonts w:cs="B Nazanin"/>
          <w:b/>
          <w:bCs/>
          <w:color w:val="FF0000"/>
          <w:sz w:val="28"/>
          <w:szCs w:val="28"/>
        </w:rPr>
        <w:t>principles of resilient city</w:t>
      </w:r>
      <w:r w:rsidRPr="00746F68">
        <w:rPr>
          <w:rFonts w:cs="B Nazanin"/>
          <w:b/>
          <w:bCs/>
          <w:sz w:val="28"/>
          <w:szCs w:val="28"/>
        </w:rPr>
        <w:t xml:space="preserve"> in </w:t>
      </w:r>
      <w:r w:rsidRPr="008E3585">
        <w:rPr>
          <w:rFonts w:cs="B Nazanin"/>
          <w:b/>
          <w:bCs/>
          <w:color w:val="FF0000"/>
          <w:sz w:val="28"/>
          <w:szCs w:val="28"/>
        </w:rPr>
        <w:t xml:space="preserve">4 </w:t>
      </w:r>
      <w:r w:rsidRPr="00746F68">
        <w:rPr>
          <w:rFonts w:cs="B Nazanin"/>
          <w:b/>
          <w:bCs/>
          <w:sz w:val="28"/>
          <w:szCs w:val="28"/>
        </w:rPr>
        <w:t xml:space="preserve">parts. </w:t>
      </w:r>
    </w:p>
    <w:p w14:paraId="71BC936D" w14:textId="77777777" w:rsidR="00D80827" w:rsidRPr="00746F68" w:rsidRDefault="00D80827" w:rsidP="00D80827">
      <w:pPr>
        <w:rPr>
          <w:rFonts w:cs="B Nazanin" w:hint="cs"/>
          <w:b/>
          <w:bCs/>
          <w:sz w:val="28"/>
          <w:szCs w:val="28"/>
          <w:rtl/>
        </w:rPr>
      </w:pPr>
      <w:r w:rsidRPr="00746F68">
        <w:rPr>
          <w:rFonts w:cs="B Nazanin" w:hint="cs"/>
          <w:b/>
          <w:bCs/>
          <w:sz w:val="28"/>
          <w:szCs w:val="28"/>
          <w:rtl/>
        </w:rPr>
        <w:t>پرسیدن سوال:</w:t>
      </w:r>
    </w:p>
    <w:p w14:paraId="6A768B5F" w14:textId="041C0749" w:rsidR="00D80827" w:rsidRPr="00746F68" w:rsidRDefault="00D80827" w:rsidP="00D80827">
      <w:pPr>
        <w:jc w:val="right"/>
        <w:rPr>
          <w:rFonts w:cs="B Nazanin"/>
          <w:b/>
          <w:bCs/>
          <w:sz w:val="28"/>
          <w:szCs w:val="28"/>
        </w:rPr>
      </w:pPr>
      <w:r w:rsidRPr="00746F68">
        <w:rPr>
          <w:rFonts w:cs="B Nazanin"/>
          <w:b/>
          <w:bCs/>
          <w:sz w:val="28"/>
          <w:szCs w:val="28"/>
        </w:rPr>
        <w:t xml:space="preserve">What is the best way to do a survey, when our samples are not available enough? </w:t>
      </w:r>
    </w:p>
    <w:p w14:paraId="40890FD0" w14:textId="77777777" w:rsidR="005D6AD8" w:rsidRDefault="005D6AD8" w:rsidP="008E3585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11DADE53" w14:textId="77777777" w:rsidR="005D6AD8" w:rsidRDefault="005D6AD8" w:rsidP="008E3585">
      <w:pPr>
        <w:jc w:val="center"/>
        <w:rPr>
          <w:rFonts w:cs="B Nazanin"/>
          <w:b/>
          <w:bCs/>
          <w:sz w:val="28"/>
          <w:szCs w:val="28"/>
          <w:rtl/>
        </w:rPr>
      </w:pPr>
    </w:p>
    <w:p w14:paraId="4FA2266D" w14:textId="653087E9" w:rsidR="003D21E1" w:rsidRDefault="008E3585" w:rsidP="008E3585">
      <w:pPr>
        <w:jc w:val="center"/>
        <w:rPr>
          <w:rFonts w:cs="B Nazanin"/>
          <w:b/>
          <w:bCs/>
          <w:sz w:val="32"/>
          <w:szCs w:val="32"/>
          <w:rtl/>
        </w:rPr>
      </w:pPr>
      <w:r w:rsidRPr="008E3585">
        <w:rPr>
          <w:rFonts w:cs="B Nazanin" w:hint="cs"/>
          <w:b/>
          <w:bCs/>
          <w:sz w:val="32"/>
          <w:szCs w:val="32"/>
          <w:rtl/>
        </w:rPr>
        <w:lastRenderedPageBreak/>
        <w:t>نکات ضروری</w:t>
      </w:r>
    </w:p>
    <w:p w14:paraId="3C96115F" w14:textId="64253317" w:rsidR="008E3585" w:rsidRDefault="008E3585" w:rsidP="008E3585">
      <w:pPr>
        <w:jc w:val="center"/>
        <w:rPr>
          <w:rFonts w:cs="B Nazanin"/>
          <w:b/>
          <w:bCs/>
          <w:sz w:val="32"/>
          <w:szCs w:val="32"/>
          <w:rtl/>
        </w:rPr>
      </w:pPr>
    </w:p>
    <w:p w14:paraId="0225E16F" w14:textId="5266188C" w:rsidR="008E3585" w:rsidRPr="008E3585" w:rsidRDefault="008E3585" w:rsidP="008E3585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  <w:rtl/>
        </w:rPr>
      </w:pPr>
      <w:r w:rsidRPr="008E3585">
        <w:rPr>
          <w:rFonts w:cs="B Nazanin" w:hint="cs"/>
          <w:b/>
          <w:bCs/>
          <w:sz w:val="28"/>
          <w:szCs w:val="28"/>
          <w:rtl/>
        </w:rPr>
        <w:t xml:space="preserve">وبسایتهای رایگان استفاده از </w:t>
      </w:r>
      <w:r w:rsidRPr="008E3585">
        <w:rPr>
          <w:rFonts w:cs="B Nazanin"/>
          <w:b/>
          <w:bCs/>
          <w:sz w:val="28"/>
          <w:szCs w:val="28"/>
        </w:rPr>
        <w:t>chat GPT</w:t>
      </w:r>
    </w:p>
    <w:p w14:paraId="464D8035" w14:textId="79BE532C" w:rsidR="008E3585" w:rsidRPr="008E3585" w:rsidRDefault="008E3585" w:rsidP="008E3585">
      <w:pPr>
        <w:jc w:val="right"/>
        <w:rPr>
          <w:rFonts w:cs="B Nazanin"/>
          <w:b/>
          <w:bCs/>
          <w:sz w:val="28"/>
          <w:szCs w:val="28"/>
        </w:rPr>
      </w:pPr>
      <w:r w:rsidRPr="008E3585">
        <w:rPr>
          <w:rFonts w:cs="B Nazanin"/>
          <w:b/>
          <w:bCs/>
          <w:sz w:val="28"/>
          <w:szCs w:val="28"/>
        </w:rPr>
        <w:t>Poe.com   chat.forefront.ai   krater.ai   popai.pro   start.chatgot.io</w:t>
      </w:r>
    </w:p>
    <w:p w14:paraId="64F53461" w14:textId="16A144D5" w:rsidR="008E3585" w:rsidRPr="008E3585" w:rsidRDefault="008E3585" w:rsidP="008E3585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28"/>
          <w:szCs w:val="28"/>
          <w:rtl/>
        </w:rPr>
      </w:pPr>
      <w:r w:rsidRPr="008E3585">
        <w:rPr>
          <w:rFonts w:cs="B Nazanin" w:hint="cs"/>
          <w:b/>
          <w:bCs/>
          <w:sz w:val="28"/>
          <w:szCs w:val="28"/>
          <w:rtl/>
        </w:rPr>
        <w:t xml:space="preserve">حتما یک فیلترشکن خوب تهیه کنید </w:t>
      </w:r>
    </w:p>
    <w:p w14:paraId="43DA4E49" w14:textId="531029F4" w:rsidR="008E3585" w:rsidRPr="008E3585" w:rsidRDefault="008E3585" w:rsidP="008E3585">
      <w:pPr>
        <w:pStyle w:val="ListParagraph"/>
        <w:numPr>
          <w:ilvl w:val="0"/>
          <w:numId w:val="1"/>
        </w:numPr>
        <w:rPr>
          <w:rFonts w:cs="B Nazanin" w:hint="cs"/>
          <w:b/>
          <w:bCs/>
          <w:sz w:val="28"/>
          <w:szCs w:val="28"/>
          <w:rtl/>
        </w:rPr>
      </w:pPr>
      <w:r w:rsidRPr="008E3585">
        <w:rPr>
          <w:rFonts w:cs="B Nazanin" w:hint="cs"/>
          <w:b/>
          <w:bCs/>
          <w:sz w:val="28"/>
          <w:szCs w:val="28"/>
          <w:rtl/>
        </w:rPr>
        <w:t>جزییات بیشترمساوی است با جواب دقیقتتر</w:t>
      </w:r>
    </w:p>
    <w:p w14:paraId="2E2651BB" w14:textId="716B2B1B" w:rsidR="008E3585" w:rsidRPr="008E3585" w:rsidRDefault="008E3585" w:rsidP="008E3585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8E3585">
        <w:rPr>
          <w:rFonts w:cs="B Nazanin" w:hint="cs"/>
          <w:b/>
          <w:bCs/>
          <w:sz w:val="28"/>
          <w:szCs w:val="28"/>
          <w:rtl/>
        </w:rPr>
        <w:t xml:space="preserve">برای گرفتن متن فارسی:  </w:t>
      </w:r>
      <w:r w:rsidRPr="008E3585">
        <w:rPr>
          <w:rFonts w:cs="B Nazanin"/>
          <w:b/>
          <w:bCs/>
          <w:sz w:val="28"/>
          <w:szCs w:val="28"/>
        </w:rPr>
        <w:t>then translate it into Persian</w:t>
      </w:r>
    </w:p>
    <w:p w14:paraId="37619090" w14:textId="1589C5EF" w:rsidR="008E3585" w:rsidRPr="008E3585" w:rsidRDefault="008E3585" w:rsidP="008E3585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8E3585">
        <w:rPr>
          <w:rFonts w:cs="B Nazanin" w:hint="cs"/>
          <w:b/>
          <w:bCs/>
          <w:sz w:val="28"/>
          <w:szCs w:val="28"/>
          <w:rtl/>
        </w:rPr>
        <w:t>در صورت تولید محتوا با آن، حتما غیرقابل شناسایی کنید</w:t>
      </w:r>
    </w:p>
    <w:p w14:paraId="617B1A8B" w14:textId="148FC01D" w:rsidR="008E3585" w:rsidRDefault="008E3585" w:rsidP="008E3585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 w:rsidRPr="008E3585">
        <w:rPr>
          <w:rFonts w:cs="B Nazanin" w:hint="cs"/>
          <w:b/>
          <w:bCs/>
          <w:sz w:val="28"/>
          <w:szCs w:val="28"/>
          <w:rtl/>
        </w:rPr>
        <w:t>ایجاد تغییرات کوچک در صورت نگرفتن جواب دلخواه</w:t>
      </w:r>
    </w:p>
    <w:p w14:paraId="69C9E795" w14:textId="54B359A0" w:rsidR="005D6AD8" w:rsidRPr="008E3585" w:rsidRDefault="005D6AD8" w:rsidP="008E3585">
      <w:pPr>
        <w:pStyle w:val="ListParagraph"/>
        <w:numPr>
          <w:ilvl w:val="0"/>
          <w:numId w:val="1"/>
        </w:numPr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بهتر است سوالات را به انگلیسی ترجمه کنید و انگلیسی بپرسید</w:t>
      </w:r>
      <w:bookmarkStart w:id="14" w:name="_GoBack"/>
      <w:bookmarkEnd w:id="14"/>
    </w:p>
    <w:p w14:paraId="3FA2CD5C" w14:textId="77777777" w:rsidR="008E3585" w:rsidRPr="008E3585" w:rsidRDefault="008E3585" w:rsidP="008E3585">
      <w:pPr>
        <w:rPr>
          <w:rFonts w:cs="B Nazanin"/>
          <w:b/>
          <w:bCs/>
          <w:sz w:val="28"/>
          <w:szCs w:val="28"/>
        </w:rPr>
      </w:pPr>
    </w:p>
    <w:sectPr w:rsidR="008E3585" w:rsidRPr="008E3585" w:rsidSect="003E580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7848A" w14:textId="77777777" w:rsidR="00482E3F" w:rsidRDefault="00482E3F" w:rsidP="008E3585">
      <w:pPr>
        <w:spacing w:after="0" w:line="240" w:lineRule="auto"/>
      </w:pPr>
      <w:r>
        <w:separator/>
      </w:r>
    </w:p>
  </w:endnote>
  <w:endnote w:type="continuationSeparator" w:id="0">
    <w:p w14:paraId="06EA0E58" w14:textId="77777777" w:rsidR="00482E3F" w:rsidRDefault="00482E3F" w:rsidP="008E3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D6447" w14:textId="77777777" w:rsidR="00482E3F" w:rsidRDefault="00482E3F" w:rsidP="008E3585">
      <w:pPr>
        <w:spacing w:after="0" w:line="240" w:lineRule="auto"/>
      </w:pPr>
      <w:r>
        <w:separator/>
      </w:r>
    </w:p>
  </w:footnote>
  <w:footnote w:type="continuationSeparator" w:id="0">
    <w:p w14:paraId="3BAE132E" w14:textId="77777777" w:rsidR="00482E3F" w:rsidRDefault="00482E3F" w:rsidP="008E3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46DD6"/>
    <w:multiLevelType w:val="hybridMultilevel"/>
    <w:tmpl w:val="D3A2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S">
    <w15:presenceInfo w15:providerId="None" w15:userId="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D9"/>
    <w:rsid w:val="000C5047"/>
    <w:rsid w:val="000D020C"/>
    <w:rsid w:val="00107F14"/>
    <w:rsid w:val="001230E9"/>
    <w:rsid w:val="00186153"/>
    <w:rsid w:val="00241A0C"/>
    <w:rsid w:val="0026226E"/>
    <w:rsid w:val="002A44FD"/>
    <w:rsid w:val="002C3C7C"/>
    <w:rsid w:val="0037334B"/>
    <w:rsid w:val="003B27AC"/>
    <w:rsid w:val="003D21E1"/>
    <w:rsid w:val="003E580F"/>
    <w:rsid w:val="00482E3F"/>
    <w:rsid w:val="004A13E2"/>
    <w:rsid w:val="005668B3"/>
    <w:rsid w:val="005D6AD8"/>
    <w:rsid w:val="00665B74"/>
    <w:rsid w:val="00724E90"/>
    <w:rsid w:val="00736448"/>
    <w:rsid w:val="00746F68"/>
    <w:rsid w:val="0075150D"/>
    <w:rsid w:val="007C50D9"/>
    <w:rsid w:val="007F64C9"/>
    <w:rsid w:val="00881843"/>
    <w:rsid w:val="008E3585"/>
    <w:rsid w:val="009074D1"/>
    <w:rsid w:val="009D1C7F"/>
    <w:rsid w:val="009F5F86"/>
    <w:rsid w:val="00A22E99"/>
    <w:rsid w:val="00A5527E"/>
    <w:rsid w:val="00A84D93"/>
    <w:rsid w:val="00AF505D"/>
    <w:rsid w:val="00B50F0F"/>
    <w:rsid w:val="00B70435"/>
    <w:rsid w:val="00C90EDC"/>
    <w:rsid w:val="00D80827"/>
    <w:rsid w:val="00EF12FF"/>
    <w:rsid w:val="00EF686A"/>
    <w:rsid w:val="00F137C5"/>
    <w:rsid w:val="00F6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5D03685"/>
  <w15:chartTrackingRefBased/>
  <w15:docId w15:val="{ADD69CEB-0A8E-483E-A69A-909A3C20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585"/>
  </w:style>
  <w:style w:type="paragraph" w:styleId="Footer">
    <w:name w:val="footer"/>
    <w:basedOn w:val="Normal"/>
    <w:link w:val="FooterChar"/>
    <w:uiPriority w:val="99"/>
    <w:unhideWhenUsed/>
    <w:rsid w:val="008E35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85"/>
  </w:style>
  <w:style w:type="paragraph" w:styleId="ListParagraph">
    <w:name w:val="List Paragraph"/>
    <w:basedOn w:val="Normal"/>
    <w:uiPriority w:val="34"/>
    <w:qFormat/>
    <w:rsid w:val="008E3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6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SS</cp:lastModifiedBy>
  <cp:revision>4</cp:revision>
  <dcterms:created xsi:type="dcterms:W3CDTF">2023-11-26T17:29:00Z</dcterms:created>
  <dcterms:modified xsi:type="dcterms:W3CDTF">2023-11-27T07:57:00Z</dcterms:modified>
</cp:coreProperties>
</file>